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12996" w:type="dxa"/>
        <w:tblLook w:val="04A0"/>
      </w:tblPr>
      <w:tblGrid>
        <w:gridCol w:w="4332"/>
        <w:gridCol w:w="4332"/>
        <w:gridCol w:w="4332"/>
      </w:tblGrid>
      <w:tr w:rsidR="00B13D71" w:rsidRPr="000B2F53" w:rsidTr="00C57688">
        <w:trPr>
          <w:trHeight w:val="471"/>
        </w:trPr>
        <w:tc>
          <w:tcPr>
            <w:tcW w:w="4332" w:type="dxa"/>
            <w:shd w:val="clear" w:color="auto" w:fill="66FF99"/>
          </w:tcPr>
          <w:p w:rsidR="00B13D71" w:rsidRPr="000B2F53" w:rsidRDefault="00B13D71" w:rsidP="00C57688">
            <w:pPr>
              <w:rPr>
                <w:rFonts w:ascii="Arial" w:hAnsi="Arial" w:cs="Arial"/>
                <w:sz w:val="24"/>
                <w:szCs w:val="24"/>
              </w:rPr>
            </w:pPr>
            <w:r w:rsidRPr="000B2F53">
              <w:rPr>
                <w:rFonts w:ascii="Arial" w:hAnsi="Arial" w:cs="Arial"/>
                <w:sz w:val="24"/>
                <w:szCs w:val="24"/>
              </w:rPr>
              <w:t>INSTITUCIÓN EDUCATIVA JOSE MARÍA ESPINOSA PRIETO</w:t>
            </w:r>
          </w:p>
        </w:tc>
        <w:tc>
          <w:tcPr>
            <w:tcW w:w="4332" w:type="dxa"/>
            <w:shd w:val="clear" w:color="auto" w:fill="66FF99"/>
          </w:tcPr>
          <w:p w:rsidR="00B13D71" w:rsidRPr="000B2F53" w:rsidRDefault="00B13D71" w:rsidP="00C57688">
            <w:pPr>
              <w:rPr>
                <w:rFonts w:ascii="Arial" w:hAnsi="Arial" w:cs="Arial"/>
                <w:sz w:val="24"/>
                <w:szCs w:val="24"/>
              </w:rPr>
            </w:pPr>
            <w:r w:rsidRPr="000B2F53">
              <w:rPr>
                <w:rFonts w:ascii="Arial" w:hAnsi="Arial" w:cs="Arial"/>
                <w:sz w:val="24"/>
                <w:szCs w:val="24"/>
              </w:rPr>
              <w:t>AREA: Ciencias Sociales</w:t>
            </w:r>
            <w:r w:rsidRPr="000B2F53">
              <w:rPr>
                <w:rFonts w:ascii="Arial" w:hAnsi="Arial" w:cs="Arial"/>
                <w:sz w:val="24"/>
                <w:szCs w:val="24"/>
              </w:rPr>
              <w:tab/>
            </w:r>
          </w:p>
          <w:p w:rsidR="00B13D71" w:rsidRPr="000B2F53" w:rsidRDefault="00B13D71" w:rsidP="00C57688">
            <w:pPr>
              <w:rPr>
                <w:rFonts w:ascii="Arial" w:hAnsi="Arial" w:cs="Arial"/>
                <w:sz w:val="24"/>
                <w:szCs w:val="24"/>
              </w:rPr>
            </w:pPr>
            <w:r w:rsidRPr="000B2F53">
              <w:rPr>
                <w:rFonts w:ascii="Arial" w:hAnsi="Arial" w:cs="Arial"/>
                <w:sz w:val="24"/>
                <w:szCs w:val="24"/>
              </w:rPr>
              <w:t>CICLO 4</w:t>
            </w:r>
          </w:p>
        </w:tc>
        <w:tc>
          <w:tcPr>
            <w:tcW w:w="4332" w:type="dxa"/>
            <w:shd w:val="clear" w:color="auto" w:fill="66FF99"/>
          </w:tcPr>
          <w:p w:rsidR="00B13D71" w:rsidRPr="000B2F53" w:rsidRDefault="00B13D71" w:rsidP="00C57688">
            <w:pPr>
              <w:rPr>
                <w:rFonts w:ascii="Arial" w:hAnsi="Arial" w:cs="Arial"/>
                <w:sz w:val="24"/>
                <w:szCs w:val="24"/>
              </w:rPr>
            </w:pPr>
            <w:r w:rsidRPr="000B2F53">
              <w:rPr>
                <w:rFonts w:ascii="Arial" w:hAnsi="Arial" w:cs="Arial"/>
                <w:sz w:val="24"/>
                <w:szCs w:val="24"/>
              </w:rPr>
              <w:t>PROFESORA: PILAR GIRALDO TRIGUERO</w:t>
            </w:r>
          </w:p>
        </w:tc>
      </w:tr>
    </w:tbl>
    <w:p w:rsidR="00B13D71" w:rsidRDefault="00B13D71" w:rsidP="00B13D71">
      <w:pPr>
        <w:rPr>
          <w:rFonts w:ascii="Arial" w:hAnsi="Arial" w:cs="Arial"/>
          <w:b/>
          <w:sz w:val="24"/>
          <w:szCs w:val="24"/>
        </w:rPr>
      </w:pPr>
    </w:p>
    <w:p w:rsidR="00B13D71" w:rsidRPr="000B2F53" w:rsidRDefault="00B13D71" w:rsidP="00B13D71">
      <w:pPr>
        <w:jc w:val="center"/>
        <w:rPr>
          <w:rFonts w:ascii="Arial" w:hAnsi="Arial" w:cs="Arial"/>
          <w:b/>
          <w:sz w:val="24"/>
          <w:szCs w:val="24"/>
        </w:rPr>
      </w:pPr>
      <w:r>
        <w:rPr>
          <w:rFonts w:ascii="Arial" w:hAnsi="Arial" w:cs="Arial"/>
          <w:b/>
          <w:sz w:val="24"/>
          <w:szCs w:val="24"/>
        </w:rPr>
        <w:t>ESTÁNDARES</w:t>
      </w:r>
    </w:p>
    <w:p w:rsidR="00B13D71" w:rsidRPr="008C5B68" w:rsidRDefault="00B13D71" w:rsidP="00B13D71">
      <w:pPr>
        <w:rPr>
          <w:rFonts w:ascii="Arial" w:hAnsi="Arial" w:cs="Arial"/>
        </w:rPr>
      </w:pPr>
    </w:p>
    <w:tbl>
      <w:tblPr>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
      <w:tblGrid>
        <w:gridCol w:w="1709"/>
        <w:gridCol w:w="1985"/>
        <w:gridCol w:w="2026"/>
        <w:gridCol w:w="1971"/>
        <w:gridCol w:w="3787"/>
        <w:gridCol w:w="1850"/>
        <w:tblGridChange w:id="0">
          <w:tblGrid>
            <w:gridCol w:w="106"/>
            <w:gridCol w:w="1603"/>
            <w:gridCol w:w="648"/>
            <w:gridCol w:w="1337"/>
            <w:gridCol w:w="1004"/>
            <w:gridCol w:w="1022"/>
            <w:gridCol w:w="1211"/>
            <w:gridCol w:w="760"/>
            <w:gridCol w:w="1477"/>
            <w:gridCol w:w="2241"/>
            <w:gridCol w:w="69"/>
            <w:gridCol w:w="1850"/>
          </w:tblGrid>
        </w:tblGridChange>
      </w:tblGrid>
      <w:tr w:rsidR="00B13D71" w:rsidRPr="00BE47DB" w:rsidTr="00C57688">
        <w:tc>
          <w:tcPr>
            <w:tcW w:w="2251" w:type="dxa"/>
            <w:tcBorders>
              <w:bottom w:val="single" w:sz="18" w:space="0" w:color="4F81BD"/>
            </w:tcBorders>
            <w:shd w:val="clear" w:color="auto" w:fill="66FF99"/>
          </w:tcPr>
          <w:p w:rsidR="00B13D71" w:rsidRPr="00BE47DB" w:rsidRDefault="00B13D71" w:rsidP="00C57688">
            <w:pPr>
              <w:spacing w:after="0" w:line="240" w:lineRule="auto"/>
              <w:rPr>
                <w:rFonts w:ascii="Arial" w:eastAsia="Times New Roman" w:hAnsi="Arial" w:cs="Arial"/>
                <w:b/>
                <w:bCs/>
                <w:lang w:eastAsia="es-CO"/>
              </w:rPr>
            </w:pPr>
            <w:r w:rsidRPr="00BE47DB">
              <w:rPr>
                <w:rFonts w:ascii="Arial" w:eastAsia="Times New Roman" w:hAnsi="Arial" w:cs="Arial"/>
                <w:b/>
                <w:bCs/>
                <w:lang w:eastAsia="es-CO"/>
              </w:rPr>
              <w:t>ENUNCIADO</w:t>
            </w:r>
          </w:p>
        </w:tc>
        <w:tc>
          <w:tcPr>
            <w:tcW w:w="2341" w:type="dxa"/>
            <w:tcBorders>
              <w:bottom w:val="single" w:sz="18" w:space="0" w:color="4F81BD"/>
            </w:tcBorders>
            <w:shd w:val="clear" w:color="auto" w:fill="66FF99"/>
          </w:tcPr>
          <w:p w:rsidR="00B13D71" w:rsidRPr="00BE47DB" w:rsidRDefault="00B13D71" w:rsidP="00C57688">
            <w:pPr>
              <w:autoSpaceDE w:val="0"/>
              <w:autoSpaceDN w:val="0"/>
              <w:adjustRightInd w:val="0"/>
              <w:spacing w:after="0" w:line="240" w:lineRule="auto"/>
              <w:jc w:val="center"/>
              <w:rPr>
                <w:rFonts w:ascii="Arial" w:eastAsia="Times New Roman" w:hAnsi="Arial" w:cs="Arial"/>
                <w:b/>
                <w:bCs/>
                <w:color w:val="000000"/>
                <w:lang w:val="es-ES" w:eastAsia="es-CO"/>
              </w:rPr>
            </w:pPr>
            <w:r w:rsidRPr="00BE47DB">
              <w:rPr>
                <w:rFonts w:ascii="Arial" w:eastAsia="Times New Roman" w:hAnsi="Arial" w:cs="Arial"/>
                <w:b/>
                <w:bCs/>
                <w:color w:val="000000"/>
                <w:lang w:val="es-ES" w:eastAsia="es-CO"/>
              </w:rPr>
              <w:t>Me aproximo al conocimiento</w:t>
            </w:r>
          </w:p>
          <w:p w:rsidR="00B13D71" w:rsidRPr="00BE47DB" w:rsidRDefault="00B13D71" w:rsidP="00C57688">
            <w:pPr>
              <w:spacing w:after="0" w:line="240" w:lineRule="auto"/>
              <w:jc w:val="center"/>
              <w:rPr>
                <w:rFonts w:ascii="Arial" w:eastAsia="Times New Roman" w:hAnsi="Arial" w:cs="Arial"/>
                <w:b/>
                <w:bCs/>
                <w:color w:val="000000"/>
                <w:lang w:eastAsia="es-CO"/>
              </w:rPr>
            </w:pPr>
            <w:r w:rsidRPr="00BE47DB">
              <w:rPr>
                <w:rFonts w:ascii="Arial" w:eastAsia="Times New Roman" w:hAnsi="Arial" w:cs="Arial"/>
                <w:b/>
                <w:bCs/>
                <w:color w:val="000000"/>
                <w:lang w:val="es-ES" w:eastAsia="es-CO"/>
              </w:rPr>
              <w:t>como científico(a) social</w:t>
            </w:r>
          </w:p>
        </w:tc>
        <w:tc>
          <w:tcPr>
            <w:tcW w:w="2233" w:type="dxa"/>
            <w:tcBorders>
              <w:bottom w:val="single" w:sz="18" w:space="0" w:color="4F81BD"/>
            </w:tcBorders>
            <w:shd w:val="clear" w:color="auto" w:fill="66FF99"/>
          </w:tcPr>
          <w:p w:rsidR="00B13D71" w:rsidRPr="00BE47DB" w:rsidRDefault="00B13D71" w:rsidP="00C57688">
            <w:pPr>
              <w:autoSpaceDE w:val="0"/>
              <w:autoSpaceDN w:val="0"/>
              <w:adjustRightInd w:val="0"/>
              <w:spacing w:after="0" w:line="240" w:lineRule="auto"/>
              <w:jc w:val="center"/>
              <w:rPr>
                <w:rFonts w:ascii="Arial" w:eastAsia="Times New Roman" w:hAnsi="Arial" w:cs="Arial"/>
                <w:b/>
                <w:bCs/>
                <w:color w:val="000000"/>
                <w:lang w:val="es-ES" w:eastAsia="es-CO"/>
              </w:rPr>
            </w:pPr>
            <w:r w:rsidRPr="00BE47DB">
              <w:rPr>
                <w:rFonts w:ascii="Arial" w:eastAsia="Times New Roman" w:hAnsi="Arial" w:cs="Arial"/>
                <w:b/>
                <w:bCs/>
                <w:color w:val="000000"/>
                <w:lang w:val="es-ES" w:eastAsia="es-CO"/>
              </w:rPr>
              <w:t>Relaciones con la</w:t>
            </w:r>
          </w:p>
          <w:p w:rsidR="00B13D71" w:rsidRPr="00BE47DB" w:rsidRDefault="00B13D71" w:rsidP="00C57688">
            <w:pPr>
              <w:spacing w:after="0" w:line="240" w:lineRule="auto"/>
              <w:jc w:val="center"/>
              <w:rPr>
                <w:rFonts w:ascii="Arial" w:eastAsia="Times New Roman" w:hAnsi="Arial" w:cs="Arial"/>
                <w:b/>
                <w:bCs/>
                <w:color w:val="000000"/>
                <w:lang w:eastAsia="es-CO"/>
              </w:rPr>
            </w:pPr>
            <w:r w:rsidRPr="00BE47DB">
              <w:rPr>
                <w:rFonts w:ascii="Arial" w:eastAsia="Times New Roman" w:hAnsi="Arial" w:cs="Arial"/>
                <w:b/>
                <w:bCs/>
                <w:color w:val="000000"/>
                <w:lang w:val="es-ES" w:eastAsia="es-CO"/>
              </w:rPr>
              <w:t>historia y las culturas</w:t>
            </w:r>
          </w:p>
        </w:tc>
        <w:tc>
          <w:tcPr>
            <w:tcW w:w="2237" w:type="dxa"/>
            <w:tcBorders>
              <w:bottom w:val="single" w:sz="18" w:space="0" w:color="4F81BD"/>
            </w:tcBorders>
            <w:shd w:val="clear" w:color="auto" w:fill="66FF99"/>
          </w:tcPr>
          <w:p w:rsidR="00B13D71" w:rsidRPr="00BE47DB" w:rsidRDefault="00B13D71" w:rsidP="00C57688">
            <w:pPr>
              <w:autoSpaceDE w:val="0"/>
              <w:autoSpaceDN w:val="0"/>
              <w:adjustRightInd w:val="0"/>
              <w:spacing w:after="0" w:line="240" w:lineRule="auto"/>
              <w:jc w:val="center"/>
              <w:rPr>
                <w:rFonts w:ascii="Arial" w:eastAsia="Times New Roman" w:hAnsi="Arial" w:cs="Arial"/>
                <w:b/>
                <w:bCs/>
                <w:color w:val="000000"/>
                <w:lang w:val="es-ES" w:eastAsia="es-CO"/>
              </w:rPr>
            </w:pPr>
            <w:r w:rsidRPr="00BE47DB">
              <w:rPr>
                <w:rFonts w:ascii="Arial" w:eastAsia="Times New Roman" w:hAnsi="Arial" w:cs="Arial"/>
                <w:b/>
                <w:bCs/>
                <w:color w:val="000000"/>
                <w:lang w:val="es-ES" w:eastAsia="es-CO"/>
              </w:rPr>
              <w:t>Relaciones espaciales</w:t>
            </w:r>
          </w:p>
          <w:p w:rsidR="00B13D71" w:rsidRPr="00BE47DB" w:rsidRDefault="00B13D71" w:rsidP="00C57688">
            <w:pPr>
              <w:spacing w:after="0" w:line="240" w:lineRule="auto"/>
              <w:jc w:val="center"/>
              <w:rPr>
                <w:rFonts w:ascii="Arial" w:eastAsia="Times New Roman" w:hAnsi="Arial" w:cs="Arial"/>
                <w:b/>
                <w:bCs/>
                <w:color w:val="000000"/>
                <w:lang w:eastAsia="es-CO"/>
              </w:rPr>
            </w:pPr>
            <w:r w:rsidRPr="00BE47DB">
              <w:rPr>
                <w:rFonts w:ascii="Arial" w:eastAsia="Times New Roman" w:hAnsi="Arial" w:cs="Arial"/>
                <w:b/>
                <w:bCs/>
                <w:color w:val="000000"/>
                <w:lang w:val="es-ES" w:eastAsia="es-CO"/>
              </w:rPr>
              <w:t>y ambientales</w:t>
            </w:r>
          </w:p>
        </w:tc>
        <w:tc>
          <w:tcPr>
            <w:tcW w:w="2241" w:type="dxa"/>
            <w:tcBorders>
              <w:bottom w:val="single" w:sz="18" w:space="0" w:color="4F81BD"/>
            </w:tcBorders>
            <w:shd w:val="clear" w:color="auto" w:fill="66FF99"/>
          </w:tcPr>
          <w:p w:rsidR="00B13D71" w:rsidRPr="00BE47DB" w:rsidRDefault="00B13D71" w:rsidP="00C57688">
            <w:pPr>
              <w:spacing w:after="0" w:line="240" w:lineRule="auto"/>
              <w:jc w:val="center"/>
              <w:rPr>
                <w:rFonts w:ascii="Arial" w:eastAsia="Times New Roman" w:hAnsi="Arial" w:cs="Arial"/>
                <w:b/>
                <w:bCs/>
                <w:color w:val="000000"/>
                <w:lang w:eastAsia="es-CO"/>
              </w:rPr>
            </w:pPr>
            <w:r w:rsidRPr="00BE47DB">
              <w:rPr>
                <w:rFonts w:ascii="Arial" w:eastAsia="Times New Roman" w:hAnsi="Arial" w:cs="Arial"/>
                <w:b/>
                <w:bCs/>
                <w:color w:val="000000"/>
                <w:lang w:val="es-ES" w:eastAsia="es-CO"/>
              </w:rPr>
              <w:t>Relaciones ético-políticas</w:t>
            </w:r>
          </w:p>
        </w:tc>
        <w:tc>
          <w:tcPr>
            <w:tcW w:w="1919" w:type="dxa"/>
            <w:tcBorders>
              <w:bottom w:val="single" w:sz="18" w:space="0" w:color="4F81BD"/>
            </w:tcBorders>
            <w:shd w:val="clear" w:color="auto" w:fill="66FF99"/>
          </w:tcPr>
          <w:p w:rsidR="00B13D71" w:rsidRPr="00BE47DB" w:rsidRDefault="00B13D71" w:rsidP="00C57688">
            <w:pPr>
              <w:autoSpaceDE w:val="0"/>
              <w:autoSpaceDN w:val="0"/>
              <w:adjustRightInd w:val="0"/>
              <w:spacing w:after="0" w:line="240" w:lineRule="auto"/>
              <w:jc w:val="center"/>
              <w:rPr>
                <w:rFonts w:ascii="Arial" w:eastAsia="Times New Roman" w:hAnsi="Arial" w:cs="Arial"/>
                <w:b/>
                <w:bCs/>
                <w:color w:val="000000"/>
                <w:lang w:val="es-ES" w:eastAsia="es-CO"/>
              </w:rPr>
            </w:pPr>
            <w:r w:rsidRPr="00BE47DB">
              <w:rPr>
                <w:rFonts w:ascii="Arial" w:eastAsia="Times New Roman" w:hAnsi="Arial" w:cs="Arial"/>
                <w:b/>
                <w:bCs/>
                <w:color w:val="000000"/>
                <w:lang w:val="es-ES" w:eastAsia="es-CO"/>
              </w:rPr>
              <w:t>Desarrollo compromisos</w:t>
            </w:r>
          </w:p>
          <w:p w:rsidR="00B13D71" w:rsidRPr="00BE47DB" w:rsidRDefault="00B13D71" w:rsidP="00C57688">
            <w:pPr>
              <w:spacing w:after="0" w:line="240" w:lineRule="auto"/>
              <w:jc w:val="center"/>
              <w:rPr>
                <w:rFonts w:ascii="Arial" w:eastAsia="Times New Roman" w:hAnsi="Arial" w:cs="Arial"/>
                <w:b/>
                <w:bCs/>
                <w:color w:val="000000"/>
                <w:lang w:eastAsia="es-CO"/>
              </w:rPr>
            </w:pPr>
            <w:r w:rsidRPr="00BE47DB">
              <w:rPr>
                <w:rFonts w:ascii="Arial" w:eastAsia="Times New Roman" w:hAnsi="Arial" w:cs="Arial"/>
                <w:b/>
                <w:bCs/>
                <w:color w:val="000000"/>
                <w:lang w:val="es-ES" w:eastAsia="es-CO"/>
              </w:rPr>
              <w:t>personales y sociales</w:t>
            </w:r>
          </w:p>
        </w:tc>
      </w:tr>
      <w:tr w:rsidR="00B13D71" w:rsidRPr="00BE47DB" w:rsidTr="00C57688">
        <w:tc>
          <w:tcPr>
            <w:tcW w:w="2251" w:type="dxa"/>
            <w:shd w:val="clear" w:color="auto" w:fill="92D050"/>
          </w:tcPr>
          <w:p w:rsidR="00B13D71" w:rsidRPr="00BE47DB" w:rsidRDefault="00B13D71" w:rsidP="00C57688">
            <w:pPr>
              <w:spacing w:after="0" w:line="240" w:lineRule="auto"/>
              <w:rPr>
                <w:rFonts w:ascii="Arial" w:eastAsia="Times New Roman" w:hAnsi="Arial" w:cs="Arial"/>
                <w:b/>
                <w:bCs/>
                <w:lang w:eastAsia="es-CO"/>
              </w:rPr>
            </w:pPr>
            <w:r w:rsidRPr="00BE47DB">
              <w:rPr>
                <w:rFonts w:ascii="Arial" w:eastAsia="Times New Roman" w:hAnsi="Arial" w:cs="Arial"/>
                <w:b/>
                <w:bCs/>
                <w:lang w:eastAsia="es-CO"/>
              </w:rPr>
              <w:t>VERBO</w:t>
            </w:r>
          </w:p>
        </w:tc>
        <w:tc>
          <w:tcPr>
            <w:tcW w:w="2341" w:type="dxa"/>
            <w:shd w:val="clear" w:color="auto" w:fill="92D050"/>
          </w:tcPr>
          <w:p w:rsidR="00B13D71" w:rsidRPr="00BE47DB" w:rsidRDefault="00B13D71" w:rsidP="00C57688">
            <w:pPr>
              <w:spacing w:after="0" w:line="240" w:lineRule="auto"/>
              <w:rPr>
                <w:rFonts w:ascii="Arial" w:eastAsia="Times New Roman" w:hAnsi="Arial" w:cs="Arial"/>
                <w:lang w:eastAsia="es-CO"/>
              </w:rPr>
            </w:pPr>
            <w:r w:rsidRPr="00BE47DB">
              <w:rPr>
                <w:rFonts w:ascii="Arial" w:eastAsia="Times New Roman" w:hAnsi="Arial" w:cs="Arial"/>
                <w:lang w:eastAsia="es-CO"/>
              </w:rPr>
              <w:t>ESTÁNDARES DE COMPETENCIA</w:t>
            </w:r>
          </w:p>
        </w:tc>
        <w:tc>
          <w:tcPr>
            <w:tcW w:w="2233" w:type="dxa"/>
            <w:shd w:val="clear" w:color="auto" w:fill="92D050"/>
          </w:tcPr>
          <w:p w:rsidR="00B13D71" w:rsidRPr="00BE47DB" w:rsidRDefault="00B13D71" w:rsidP="00C57688">
            <w:pPr>
              <w:spacing w:after="0" w:line="240" w:lineRule="auto"/>
              <w:rPr>
                <w:rFonts w:ascii="Arial" w:eastAsia="Times New Roman" w:hAnsi="Arial" w:cs="Arial"/>
                <w:lang w:eastAsia="es-CO"/>
              </w:rPr>
            </w:pPr>
            <w:r w:rsidRPr="00BE47DB">
              <w:rPr>
                <w:rFonts w:ascii="Arial" w:eastAsia="Times New Roman" w:hAnsi="Arial" w:cs="Arial"/>
                <w:lang w:eastAsia="es-CO"/>
              </w:rPr>
              <w:t xml:space="preserve">ESTÁNDARES DE COMPETENCIA </w:t>
            </w:r>
          </w:p>
        </w:tc>
        <w:tc>
          <w:tcPr>
            <w:tcW w:w="2237" w:type="dxa"/>
            <w:shd w:val="clear" w:color="auto" w:fill="92D050"/>
          </w:tcPr>
          <w:p w:rsidR="00B13D71" w:rsidRPr="00BE47DB" w:rsidRDefault="00B13D71" w:rsidP="00C57688">
            <w:pPr>
              <w:spacing w:after="0" w:line="240" w:lineRule="auto"/>
              <w:rPr>
                <w:rFonts w:ascii="Arial" w:eastAsia="Times New Roman" w:hAnsi="Arial" w:cs="Arial"/>
                <w:lang w:eastAsia="es-CO"/>
              </w:rPr>
            </w:pPr>
            <w:r w:rsidRPr="00BE47DB">
              <w:rPr>
                <w:rFonts w:ascii="Arial" w:eastAsia="Times New Roman" w:hAnsi="Arial" w:cs="Arial"/>
                <w:lang w:eastAsia="es-CO"/>
              </w:rPr>
              <w:t>ESTÁNDARES DE COMPETENCIA</w:t>
            </w:r>
          </w:p>
        </w:tc>
        <w:tc>
          <w:tcPr>
            <w:tcW w:w="2241" w:type="dxa"/>
            <w:shd w:val="clear" w:color="auto" w:fill="92D050"/>
          </w:tcPr>
          <w:p w:rsidR="00B13D71" w:rsidRPr="00BE47DB" w:rsidRDefault="00B13D71" w:rsidP="00C57688">
            <w:pPr>
              <w:spacing w:after="0" w:line="240" w:lineRule="auto"/>
              <w:rPr>
                <w:rFonts w:ascii="Arial" w:eastAsia="Times New Roman" w:hAnsi="Arial" w:cs="Arial"/>
                <w:lang w:eastAsia="es-CO"/>
              </w:rPr>
            </w:pPr>
            <w:r w:rsidRPr="00BE47DB">
              <w:rPr>
                <w:rFonts w:ascii="Arial" w:eastAsia="Times New Roman" w:hAnsi="Arial" w:cs="Arial"/>
                <w:lang w:eastAsia="es-CO"/>
              </w:rPr>
              <w:t>ESTÁNDARES DE COMPETENCIA</w:t>
            </w:r>
          </w:p>
        </w:tc>
        <w:tc>
          <w:tcPr>
            <w:tcW w:w="1919" w:type="dxa"/>
            <w:shd w:val="clear" w:color="auto" w:fill="92D050"/>
          </w:tcPr>
          <w:p w:rsidR="00B13D71" w:rsidRPr="00BE47DB" w:rsidRDefault="00B13D71" w:rsidP="00C57688">
            <w:pPr>
              <w:spacing w:after="0" w:line="240" w:lineRule="auto"/>
              <w:rPr>
                <w:rFonts w:ascii="Arial" w:eastAsia="Times New Roman" w:hAnsi="Arial" w:cs="Arial"/>
                <w:lang w:eastAsia="es-CO"/>
              </w:rPr>
            </w:pPr>
            <w:r w:rsidRPr="00BE47DB">
              <w:rPr>
                <w:rFonts w:ascii="Arial" w:eastAsia="Times New Roman" w:hAnsi="Arial" w:cs="Arial"/>
                <w:lang w:eastAsia="es-CO"/>
              </w:rPr>
              <w:t>ESTÁNDARES DE COMPETENCIA</w:t>
            </w: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t xml:space="preserve">Formulo </w:t>
            </w:r>
          </w:p>
        </w:tc>
        <w:tc>
          <w:tcPr>
            <w:tcW w:w="2341" w:type="dxa"/>
          </w:tcPr>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-Preguntas acerca de hechos políticos, económicos sociales y culturales.</w:t>
            </w:r>
          </w:p>
        </w:tc>
        <w:tc>
          <w:tcPr>
            <w:tcW w:w="2233"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Estrategias creativas para solucionar conflictos.</w:t>
            </w:r>
          </w:p>
        </w:tc>
      </w:tr>
      <w:tr w:rsidR="00B13D71" w:rsidRPr="00BE47DB" w:rsidTr="00C57688">
        <w:trPr>
          <w:trHeight w:val="853"/>
        </w:trPr>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val="es-ES" w:eastAsia="es-CO"/>
              </w:rPr>
              <w:t>Planteo</w:t>
            </w:r>
          </w:p>
        </w:tc>
        <w:tc>
          <w:tcPr>
            <w:tcW w:w="23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-Hipótesis que respondan provisionalmente estas preguntas</w:t>
            </w:r>
          </w:p>
        </w:tc>
        <w:tc>
          <w:tcPr>
            <w:tcW w:w="2233"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Mis prácticas cotidianas e identifico cómo</w:t>
            </w:r>
          </w:p>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mis acciones u omisiones pueden contribuir</w:t>
            </w:r>
          </w:p>
          <w:p w:rsidR="00B13D71" w:rsidRPr="00BE47DB" w:rsidRDefault="00B13D71" w:rsidP="00C57688">
            <w:pPr>
              <w:spacing w:after="0" w:line="240" w:lineRule="auto"/>
              <w:jc w:val="both"/>
              <w:rPr>
                <w:rFonts w:ascii="Arial" w:eastAsia="Times New Roman" w:hAnsi="Arial" w:cs="Arial"/>
                <w:color w:val="0F243E"/>
                <w:lang w:eastAsia="es-CO"/>
              </w:rPr>
            </w:pPr>
            <w:proofErr w:type="gramStart"/>
            <w:r w:rsidRPr="008C5B68">
              <w:rPr>
                <w:rFonts w:ascii="Arial" w:eastAsia="Times New Roman" w:hAnsi="Arial" w:cs="Arial"/>
                <w:color w:val="0F243E"/>
                <w:lang w:eastAsia="es-CO"/>
              </w:rPr>
              <w:t>a</w:t>
            </w:r>
            <w:proofErr w:type="gramEnd"/>
            <w:r w:rsidRPr="008C5B68">
              <w:rPr>
                <w:rFonts w:ascii="Arial" w:eastAsia="Times New Roman" w:hAnsi="Arial" w:cs="Arial"/>
                <w:color w:val="0F243E"/>
                <w:lang w:eastAsia="es-CO"/>
              </w:rPr>
              <w:t xml:space="preserve"> la discriminación.</w:t>
            </w:r>
          </w:p>
        </w:tc>
      </w:tr>
      <w:tr w:rsidR="00B13D71" w:rsidRPr="00BE47DB" w:rsidTr="00C57688">
        <w:trPr>
          <w:trHeight w:val="1849"/>
        </w:trPr>
        <w:tc>
          <w:tcPr>
            <w:tcW w:w="2251" w:type="dxa"/>
          </w:tcPr>
          <w:p w:rsidR="00B13D71" w:rsidRPr="00BE47DB" w:rsidRDefault="00B13D71" w:rsidP="00C57688">
            <w:pPr>
              <w:spacing w:after="0" w:line="240" w:lineRule="auto"/>
              <w:jc w:val="both"/>
              <w:rPr>
                <w:rFonts w:ascii="Arial" w:eastAsia="Times New Roman" w:hAnsi="Arial" w:cs="Arial"/>
                <w:b/>
                <w:bCs/>
                <w:color w:val="0F243E"/>
                <w:lang w:val="es-ES" w:eastAsia="es-CO"/>
              </w:rPr>
            </w:pPr>
            <w:r w:rsidRPr="00BE47DB">
              <w:rPr>
                <w:rFonts w:ascii="Arial" w:eastAsia="Times New Roman" w:hAnsi="Arial" w:cs="Arial"/>
                <w:b/>
                <w:color w:val="0F243E"/>
                <w:lang w:val="es-ES" w:eastAsia="es-CO"/>
              </w:rPr>
              <w:lastRenderedPageBreak/>
              <w:t xml:space="preserve">Hago </w:t>
            </w:r>
          </w:p>
        </w:tc>
        <w:tc>
          <w:tcPr>
            <w:tcW w:w="23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-Planes de búsqueda que incluyan posibles fuentes primarias y secundarias (orales, escritas, iconográficas, virtuales) y diferentes términos para encontrar información que conteste mis preguntas.</w:t>
            </w:r>
          </w:p>
        </w:tc>
        <w:tc>
          <w:tcPr>
            <w:tcW w:w="2233"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Seguimiento a las acciones que</w:t>
            </w:r>
          </w:p>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desarrollan los representantes escolares y</w:t>
            </w:r>
          </w:p>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protesto pacíficamente cuando no cumplen</w:t>
            </w:r>
          </w:p>
          <w:p w:rsidR="00B13D71" w:rsidRPr="00BE47DB" w:rsidRDefault="00B13D71" w:rsidP="00C57688">
            <w:pPr>
              <w:spacing w:after="0" w:line="240" w:lineRule="auto"/>
              <w:jc w:val="both"/>
              <w:rPr>
                <w:rFonts w:ascii="Arial" w:eastAsia="Times New Roman" w:hAnsi="Arial" w:cs="Arial"/>
                <w:color w:val="0F243E"/>
                <w:lang w:eastAsia="es-CO"/>
              </w:rPr>
            </w:pPr>
            <w:proofErr w:type="gramStart"/>
            <w:r w:rsidRPr="008C5B68">
              <w:rPr>
                <w:rFonts w:ascii="Arial" w:eastAsia="Times New Roman" w:hAnsi="Arial" w:cs="Arial"/>
                <w:color w:val="0F243E"/>
                <w:lang w:eastAsia="es-CO"/>
              </w:rPr>
              <w:t>sus</w:t>
            </w:r>
            <w:proofErr w:type="gramEnd"/>
            <w:r w:rsidRPr="008C5B68">
              <w:rPr>
                <w:rFonts w:ascii="Arial" w:eastAsia="Times New Roman" w:hAnsi="Arial" w:cs="Arial"/>
                <w:color w:val="0F243E"/>
                <w:lang w:eastAsia="es-CO"/>
              </w:rPr>
              <w:t xml:space="preserve"> funciones o abusan de su poder.</w:t>
            </w:r>
          </w:p>
        </w:tc>
      </w:tr>
      <w:tr w:rsidR="00B13D71" w:rsidRPr="00BE47DB" w:rsidTr="00C57688">
        <w:trPr>
          <w:trHeight w:val="562"/>
        </w:trPr>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val="es-ES" w:eastAsia="es-CO"/>
              </w:rPr>
            </w:pPr>
            <w:r w:rsidRPr="00BE47DB">
              <w:rPr>
                <w:rFonts w:ascii="Arial" w:eastAsia="Times New Roman" w:hAnsi="Arial" w:cs="Arial"/>
                <w:b/>
                <w:color w:val="0F243E"/>
                <w:lang w:val="es-ES" w:eastAsia="es-CO"/>
              </w:rPr>
              <w:t>Recolecto y registro</w:t>
            </w:r>
          </w:p>
        </w:tc>
        <w:tc>
          <w:tcPr>
            <w:tcW w:w="2341"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-Información que obtengo de diferentes fuentes. Clasifico las fuentes que utilizo (en primarias o secundarias, y en orales, escritas, iconográficas, estadísticas…).</w:t>
            </w:r>
          </w:p>
        </w:tc>
        <w:tc>
          <w:tcPr>
            <w:tcW w:w="2233"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rPr>
          <w:trHeight w:val="2810"/>
        </w:trPr>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lastRenderedPageBreak/>
              <w:t>Identifico</w:t>
            </w:r>
          </w:p>
          <w:p w:rsidR="00B13D71" w:rsidRPr="00BE47DB" w:rsidRDefault="00B13D71" w:rsidP="00C57688">
            <w:pPr>
              <w:spacing w:after="0" w:line="240" w:lineRule="auto"/>
              <w:ind w:left="720"/>
              <w:jc w:val="both"/>
              <w:rPr>
                <w:rFonts w:ascii="Arial" w:eastAsia="Times New Roman" w:hAnsi="Arial" w:cs="Arial"/>
                <w:b/>
                <w:bCs/>
                <w:color w:val="0F243E"/>
                <w:lang w:eastAsia="es-CO"/>
              </w:rPr>
            </w:pPr>
          </w:p>
          <w:p w:rsidR="00B13D71" w:rsidRPr="00BE47DB" w:rsidRDefault="00B13D71" w:rsidP="00C57688">
            <w:pPr>
              <w:spacing w:after="0" w:line="240" w:lineRule="auto"/>
              <w:jc w:val="both"/>
              <w:rPr>
                <w:rFonts w:ascii="Arial" w:eastAsia="Times New Roman" w:hAnsi="Arial" w:cs="Arial"/>
                <w:b/>
                <w:bCs/>
                <w:color w:val="0F243E"/>
                <w:lang w:eastAsia="es-CO"/>
              </w:rPr>
            </w:pPr>
          </w:p>
          <w:p w:rsidR="00B13D71" w:rsidRPr="00BE47DB" w:rsidRDefault="00B13D71" w:rsidP="00C57688">
            <w:pPr>
              <w:spacing w:after="0" w:line="240" w:lineRule="auto"/>
              <w:jc w:val="both"/>
              <w:rPr>
                <w:rFonts w:ascii="Arial" w:eastAsia="Times New Roman" w:hAnsi="Arial" w:cs="Arial"/>
                <w:b/>
                <w:bCs/>
                <w:color w:val="0F243E"/>
                <w:lang w:eastAsia="es-CO"/>
              </w:rPr>
            </w:pPr>
          </w:p>
          <w:p w:rsidR="00B13D71" w:rsidRPr="00BE47DB" w:rsidRDefault="00B13D71" w:rsidP="00C57688">
            <w:pPr>
              <w:spacing w:after="0" w:line="240" w:lineRule="auto"/>
              <w:jc w:val="both"/>
              <w:rPr>
                <w:rFonts w:ascii="Arial" w:eastAsia="Times New Roman" w:hAnsi="Arial" w:cs="Arial"/>
                <w:b/>
                <w:bCs/>
                <w:color w:val="0F243E"/>
                <w:lang w:val="es-ES" w:eastAsia="es-CO"/>
              </w:rPr>
            </w:pPr>
          </w:p>
        </w:tc>
        <w:tc>
          <w:tcPr>
            <w:tcW w:w="23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-Características básicas de los documentos que utilizo (qué tipo de documento es, quién es el autor, a quién está dirigido, de qué habla, por qué se produjo...).</w:t>
            </w:r>
          </w:p>
          <w:p w:rsidR="00B13D71" w:rsidRPr="00BE47DB" w:rsidRDefault="00B13D71" w:rsidP="00C57688">
            <w:pPr>
              <w:spacing w:after="0" w:line="240" w:lineRule="auto"/>
              <w:ind w:left="720"/>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tc>
        <w:tc>
          <w:tcPr>
            <w:tcW w:w="2233"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-Algunas corrientes de pensamiento, económico, político, cultural y filosófico del siglo XIX y explico su influencia en el pensamiento colombiano y el de América Latina.</w:t>
            </w:r>
          </w:p>
        </w:tc>
        <w:tc>
          <w:tcPr>
            <w:tcW w:w="2237" w:type="dxa"/>
          </w:tcPr>
          <w:p w:rsidR="00B13D71"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-Algunos de los procesos que condujeron a la modernización en Colombia en el siglo XIX y primera mitad del siglo XX (bonanzas </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Pr>
                <w:rFonts w:ascii="Arial" w:eastAsia="Times New Roman" w:hAnsi="Arial" w:cs="Arial"/>
                <w:color w:val="0F243E"/>
                <w:lang w:val="es-ES" w:eastAsia="es-CO"/>
              </w:rPr>
              <w:t>a</w:t>
            </w:r>
            <w:r w:rsidRPr="00BE47DB">
              <w:rPr>
                <w:rFonts w:ascii="Arial" w:eastAsia="Times New Roman" w:hAnsi="Arial" w:cs="Arial"/>
                <w:color w:val="0F243E"/>
                <w:lang w:val="es-ES" w:eastAsia="es-CO"/>
              </w:rPr>
              <w:t>grícolas</w:t>
            </w:r>
            <w:proofErr w:type="gramEnd"/>
            <w:r w:rsidRPr="00BE47DB">
              <w:rPr>
                <w:rFonts w:ascii="Arial" w:eastAsia="Times New Roman" w:hAnsi="Arial" w:cs="Arial"/>
                <w:color w:val="0F243E"/>
                <w:lang w:val="es-ES" w:eastAsia="es-CO"/>
              </w:rPr>
              <w:t>, procesos de industrialización, urbanización...).</w:t>
            </w:r>
          </w:p>
        </w:tc>
        <w:tc>
          <w:tcPr>
            <w:tcW w:w="22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-Algunas formas en las que organizaciones estudiantiles, movimientos sociales, partidos políticos, sindicatos... participaron en la actividad política colombiana a lo largo del siglo XIX y la primera mitad del siglo XX.</w:t>
            </w:r>
          </w:p>
        </w:tc>
        <w:tc>
          <w:tcPr>
            <w:tcW w:w="1919" w:type="dxa"/>
          </w:tcPr>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Las situaciones en las que</w:t>
            </w:r>
          </w:p>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se vulneran los derechos civiles y políticos</w:t>
            </w:r>
          </w:p>
          <w:p w:rsidR="00B13D71" w:rsidRPr="00BE47DB"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 xml:space="preserve">(Al buen nombre, al debido </w:t>
            </w:r>
            <w:proofErr w:type="spellStart"/>
            <w:r w:rsidRPr="008C5B68">
              <w:rPr>
                <w:rFonts w:ascii="Arial" w:eastAsia="Times New Roman" w:hAnsi="Arial" w:cs="Arial"/>
                <w:color w:val="0F243E"/>
                <w:lang w:eastAsia="es-CO"/>
              </w:rPr>
              <w:t>proceso</w:t>
            </w:r>
            <w:proofErr w:type="gramStart"/>
            <w:r w:rsidRPr="008C5B68">
              <w:rPr>
                <w:rFonts w:ascii="Arial" w:eastAsia="Times New Roman" w:hAnsi="Arial" w:cs="Arial"/>
                <w:color w:val="0F243E"/>
                <w:lang w:eastAsia="es-CO"/>
              </w:rPr>
              <w:t>,a</w:t>
            </w:r>
            <w:proofErr w:type="spellEnd"/>
            <w:proofErr w:type="gramEnd"/>
            <w:r w:rsidRPr="008C5B68">
              <w:rPr>
                <w:rFonts w:ascii="Arial" w:eastAsia="Times New Roman" w:hAnsi="Arial" w:cs="Arial"/>
                <w:color w:val="0F243E"/>
                <w:lang w:eastAsia="es-CO"/>
              </w:rPr>
              <w:t xml:space="preserve"> elegir, a ser elegido, a pedir asilo, etc.)</w:t>
            </w:r>
          </w:p>
        </w:tc>
      </w:tr>
      <w:tr w:rsidR="00B13D71" w:rsidRPr="00BE47DB" w:rsidTr="00C57688">
        <w:trPr>
          <w:trHeight w:val="1849"/>
        </w:trPr>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t>Identifico y Estudio</w:t>
            </w:r>
          </w:p>
          <w:p w:rsidR="00B13D71" w:rsidRPr="00BE47DB" w:rsidRDefault="00B13D71" w:rsidP="00C57688">
            <w:pPr>
              <w:spacing w:after="0" w:line="240" w:lineRule="auto"/>
              <w:ind w:left="720"/>
              <w:jc w:val="both"/>
              <w:rPr>
                <w:rFonts w:ascii="Arial" w:eastAsia="Times New Roman" w:hAnsi="Arial" w:cs="Arial"/>
                <w:b/>
                <w:bCs/>
                <w:color w:val="0F243E"/>
                <w:lang w:eastAsia="es-CO"/>
              </w:rPr>
            </w:pPr>
          </w:p>
        </w:tc>
        <w:tc>
          <w:tcPr>
            <w:tcW w:w="2341"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-Diversos aspectos de interés para las ciencias sociales (ubicación geográfica, evolución histórica, organización política, económica, social y cultural…</w:t>
            </w:r>
          </w:p>
        </w:tc>
        <w:tc>
          <w:tcPr>
            <w:tcW w:w="2233" w:type="dxa"/>
            <w:shd w:val="clear" w:color="auto" w:fill="66FF99"/>
          </w:tcPr>
          <w:p w:rsidR="00B13D71" w:rsidRPr="00BE47DB" w:rsidRDefault="00B13D71" w:rsidP="00C57688">
            <w:pPr>
              <w:autoSpaceDE w:val="0"/>
              <w:autoSpaceDN w:val="0"/>
              <w:adjustRightInd w:val="0"/>
              <w:spacing w:after="0" w:line="240" w:lineRule="auto"/>
              <w:ind w:left="360"/>
              <w:jc w:val="both"/>
              <w:rPr>
                <w:rFonts w:ascii="Arial" w:eastAsia="Times New Roman" w:hAnsi="Arial" w:cs="Arial"/>
                <w:color w:val="0F243E"/>
                <w:lang w:val="es-ES" w:eastAsia="es-CO"/>
              </w:rPr>
            </w:pPr>
          </w:p>
        </w:tc>
        <w:tc>
          <w:tcPr>
            <w:tcW w:w="2237"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tc>
        <w:tc>
          <w:tcPr>
            <w:tcW w:w="2241"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tc>
        <w:tc>
          <w:tcPr>
            <w:tcW w:w="1919" w:type="dxa"/>
            <w:shd w:val="clear" w:color="auto" w:fill="66FF99"/>
          </w:tcPr>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Dilemas relacionados con problemas de</w:t>
            </w:r>
          </w:p>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exclusión y analizo alternativas de solución,</w:t>
            </w:r>
          </w:p>
          <w:p w:rsidR="00B13D71" w:rsidRPr="008C5B68"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considerando los aspectos positivos y negativos</w:t>
            </w:r>
          </w:p>
          <w:p w:rsidR="00B13D71" w:rsidRPr="00BE47DB" w:rsidRDefault="00B13D71" w:rsidP="00C57688">
            <w:pPr>
              <w:spacing w:after="0" w:line="240" w:lineRule="auto"/>
              <w:jc w:val="both"/>
              <w:rPr>
                <w:rFonts w:ascii="Arial" w:eastAsia="Times New Roman" w:hAnsi="Arial" w:cs="Arial"/>
                <w:color w:val="0F243E"/>
                <w:lang w:eastAsia="es-CO"/>
              </w:rPr>
            </w:pPr>
            <w:proofErr w:type="gramStart"/>
            <w:r w:rsidRPr="008C5B68">
              <w:rPr>
                <w:rFonts w:ascii="Arial" w:eastAsia="Times New Roman" w:hAnsi="Arial" w:cs="Arial"/>
                <w:color w:val="0F243E"/>
                <w:lang w:eastAsia="es-CO"/>
              </w:rPr>
              <w:t>de</w:t>
            </w:r>
            <w:proofErr w:type="gramEnd"/>
            <w:r w:rsidRPr="008C5B68">
              <w:rPr>
                <w:rFonts w:ascii="Arial" w:eastAsia="Times New Roman" w:hAnsi="Arial" w:cs="Arial"/>
                <w:color w:val="0F243E"/>
                <w:lang w:eastAsia="es-CO"/>
              </w:rPr>
              <w:t xml:space="preserve"> cada opción.</w:t>
            </w:r>
          </w:p>
        </w:tc>
      </w:tr>
      <w:tr w:rsidR="00B13D71" w:rsidRPr="00BE47DB" w:rsidTr="00C57688">
        <w:trPr>
          <w:trHeight w:val="561"/>
        </w:trPr>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t>Identifico y Explico</w:t>
            </w:r>
          </w:p>
        </w:tc>
        <w:tc>
          <w:tcPr>
            <w:tcW w:w="2341" w:type="dxa"/>
          </w:tcPr>
          <w:p w:rsidR="00B13D71" w:rsidRPr="00BE47DB" w:rsidRDefault="00B13D71" w:rsidP="00C57688">
            <w:pPr>
              <w:autoSpaceDE w:val="0"/>
              <w:autoSpaceDN w:val="0"/>
              <w:adjustRightInd w:val="0"/>
              <w:spacing w:after="0" w:line="240" w:lineRule="auto"/>
              <w:ind w:left="360"/>
              <w:jc w:val="both"/>
              <w:rPr>
                <w:rFonts w:ascii="Arial" w:eastAsia="Times New Roman" w:hAnsi="Arial" w:cs="Arial"/>
                <w:color w:val="0F243E"/>
                <w:lang w:val="es-ES" w:eastAsia="es-CO"/>
              </w:rPr>
            </w:pPr>
          </w:p>
        </w:tc>
        <w:tc>
          <w:tcPr>
            <w:tcW w:w="2233" w:type="dxa"/>
          </w:tcPr>
          <w:p w:rsidR="00B13D71" w:rsidRPr="00BE47DB" w:rsidRDefault="00B13D71" w:rsidP="00C57688">
            <w:pPr>
              <w:autoSpaceDE w:val="0"/>
              <w:autoSpaceDN w:val="0"/>
              <w:adjustRightInd w:val="0"/>
              <w:spacing w:after="0" w:line="240" w:lineRule="auto"/>
              <w:ind w:left="360"/>
              <w:jc w:val="both"/>
              <w:rPr>
                <w:rFonts w:ascii="Arial" w:eastAsia="Times New Roman" w:hAnsi="Arial" w:cs="Arial"/>
                <w:color w:val="0F243E"/>
                <w:lang w:val="es-ES" w:eastAsia="es-CO"/>
              </w:rPr>
            </w:pPr>
          </w:p>
        </w:tc>
        <w:tc>
          <w:tcPr>
            <w:tcW w:w="2237"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tc>
        <w:tc>
          <w:tcPr>
            <w:tcW w:w="22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-Algunos de los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principales</w:t>
            </w:r>
            <w:proofErr w:type="gramEnd"/>
            <w:r w:rsidRPr="00BE47DB">
              <w:rPr>
                <w:rFonts w:ascii="Arial" w:eastAsia="Times New Roman" w:hAnsi="Arial" w:cs="Arial"/>
                <w:color w:val="0F243E"/>
                <w:lang w:val="es-ES" w:eastAsia="es-CO"/>
              </w:rPr>
              <w:t xml:space="preserve"> procesos </w:t>
            </w:r>
            <w:proofErr w:type="spellStart"/>
            <w:r w:rsidRPr="00BE47DB">
              <w:rPr>
                <w:rFonts w:ascii="Arial" w:eastAsia="Times New Roman" w:hAnsi="Arial" w:cs="Arial"/>
                <w:color w:val="0F243E"/>
                <w:lang w:val="es-ES" w:eastAsia="es-CO"/>
              </w:rPr>
              <w:t>políticosdel</w:t>
            </w:r>
            <w:proofErr w:type="spellEnd"/>
            <w:r w:rsidRPr="00BE47DB">
              <w:rPr>
                <w:rFonts w:ascii="Arial" w:eastAsia="Times New Roman" w:hAnsi="Arial" w:cs="Arial"/>
                <w:color w:val="0F243E"/>
                <w:lang w:val="es-ES" w:eastAsia="es-CO"/>
              </w:rPr>
              <w:t xml:space="preserve"> siglo XIX en Colombia (</w:t>
            </w:r>
            <w:proofErr w:type="spellStart"/>
            <w:r w:rsidRPr="00BE47DB">
              <w:rPr>
                <w:rFonts w:ascii="Arial" w:eastAsia="Times New Roman" w:hAnsi="Arial" w:cs="Arial"/>
                <w:color w:val="0F243E"/>
                <w:lang w:val="es-ES" w:eastAsia="es-CO"/>
              </w:rPr>
              <w:t>federalismo,centralismo,radicalismo</w:t>
            </w:r>
            <w:proofErr w:type="spellEnd"/>
            <w:r w:rsidRPr="00BE47DB">
              <w:rPr>
                <w:rFonts w:ascii="Arial" w:eastAsia="Times New Roman" w:hAnsi="Arial" w:cs="Arial"/>
                <w:color w:val="0F243E"/>
                <w:lang w:val="es-ES" w:eastAsia="es-CO"/>
              </w:rPr>
              <w:t xml:space="preserve"> liberal, Regeneración...).</w:t>
            </w:r>
          </w:p>
        </w:tc>
        <w:tc>
          <w:tcPr>
            <w:tcW w:w="1919" w:type="dxa"/>
          </w:tcPr>
          <w:p w:rsidR="00B13D71" w:rsidRPr="00BE47DB" w:rsidRDefault="00B13D71" w:rsidP="00C57688">
            <w:pPr>
              <w:spacing w:after="0" w:line="240" w:lineRule="auto"/>
              <w:jc w:val="both"/>
              <w:rPr>
                <w:rFonts w:ascii="Arial" w:eastAsia="Times New Roman" w:hAnsi="Arial" w:cs="Arial"/>
                <w:color w:val="0F243E"/>
                <w:lang w:eastAsia="es-CO"/>
              </w:rPr>
            </w:pPr>
            <w:r w:rsidRPr="008C5B68">
              <w:rPr>
                <w:rFonts w:ascii="Arial" w:eastAsia="Times New Roman" w:hAnsi="Arial" w:cs="Arial"/>
                <w:color w:val="0F243E"/>
                <w:lang w:eastAsia="es-CO"/>
              </w:rPr>
              <w:t xml:space="preserve">Emociones, como el resentimiento y el odio, para poder perdonar y reconciliarme </w:t>
            </w:r>
            <w:proofErr w:type="spellStart"/>
            <w:r w:rsidRPr="008C5B68">
              <w:rPr>
                <w:rFonts w:ascii="Arial" w:eastAsia="Times New Roman" w:hAnsi="Arial" w:cs="Arial"/>
                <w:color w:val="0F243E"/>
                <w:lang w:eastAsia="es-CO"/>
              </w:rPr>
              <w:t>conquienes</w:t>
            </w:r>
            <w:proofErr w:type="spellEnd"/>
            <w:r w:rsidRPr="008C5B68">
              <w:rPr>
                <w:rFonts w:ascii="Arial" w:eastAsia="Times New Roman" w:hAnsi="Arial" w:cs="Arial"/>
                <w:color w:val="0F243E"/>
                <w:lang w:eastAsia="es-CO"/>
              </w:rPr>
              <w:t xml:space="preserve"> he tenido </w:t>
            </w:r>
            <w:r w:rsidRPr="008C5B68">
              <w:rPr>
                <w:rFonts w:ascii="Arial" w:eastAsia="Times New Roman" w:hAnsi="Arial" w:cs="Arial"/>
                <w:color w:val="0F243E"/>
                <w:lang w:eastAsia="es-CO"/>
              </w:rPr>
              <w:lastRenderedPageBreak/>
              <w:t>conflictos.</w:t>
            </w:r>
          </w:p>
        </w:tc>
      </w:tr>
      <w:tr w:rsidR="00B13D71" w:rsidRPr="00BE47DB" w:rsidTr="00C57688">
        <w:trPr>
          <w:trHeight w:val="1849"/>
        </w:trPr>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lastRenderedPageBreak/>
              <w:t>Identifico y Comparo</w:t>
            </w:r>
          </w:p>
        </w:tc>
        <w:tc>
          <w:tcPr>
            <w:tcW w:w="2341" w:type="dxa"/>
            <w:shd w:val="clear" w:color="auto" w:fill="66FF99"/>
          </w:tcPr>
          <w:p w:rsidR="00B13D71" w:rsidRPr="00BE47DB" w:rsidRDefault="00B13D71" w:rsidP="00C57688">
            <w:pPr>
              <w:autoSpaceDE w:val="0"/>
              <w:autoSpaceDN w:val="0"/>
              <w:adjustRightInd w:val="0"/>
              <w:spacing w:after="0" w:line="240" w:lineRule="auto"/>
              <w:ind w:left="360"/>
              <w:jc w:val="both"/>
              <w:rPr>
                <w:rFonts w:ascii="Arial" w:eastAsia="Times New Roman" w:hAnsi="Arial" w:cs="Arial"/>
                <w:color w:val="0F243E"/>
                <w:lang w:val="es-ES" w:eastAsia="es-CO"/>
              </w:rPr>
            </w:pPr>
          </w:p>
        </w:tc>
        <w:tc>
          <w:tcPr>
            <w:tcW w:w="2233" w:type="dxa"/>
            <w:shd w:val="clear" w:color="auto" w:fill="66FF99"/>
          </w:tcPr>
          <w:p w:rsidR="00B13D71" w:rsidRPr="00BE47DB" w:rsidRDefault="00B13D71" w:rsidP="00C57688">
            <w:pPr>
              <w:autoSpaceDE w:val="0"/>
              <w:autoSpaceDN w:val="0"/>
              <w:adjustRightInd w:val="0"/>
              <w:spacing w:after="0" w:line="240" w:lineRule="auto"/>
              <w:ind w:left="360"/>
              <w:jc w:val="both"/>
              <w:rPr>
                <w:rFonts w:ascii="Arial" w:eastAsia="Times New Roman" w:hAnsi="Arial" w:cs="Arial"/>
                <w:color w:val="0F243E"/>
                <w:lang w:val="es-ES" w:eastAsia="es-CO"/>
              </w:rPr>
            </w:pPr>
          </w:p>
        </w:tc>
        <w:tc>
          <w:tcPr>
            <w:tcW w:w="2237"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tc>
        <w:tc>
          <w:tcPr>
            <w:tcW w:w="2241"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-Algunos </w:t>
            </w:r>
            <w:proofErr w:type="spellStart"/>
            <w:r w:rsidRPr="00BE47DB">
              <w:rPr>
                <w:rFonts w:ascii="Arial" w:eastAsia="Times New Roman" w:hAnsi="Arial" w:cs="Arial"/>
                <w:color w:val="0F243E"/>
                <w:lang w:val="es-ES" w:eastAsia="es-CO"/>
              </w:rPr>
              <w:t>delos</w:t>
            </w:r>
            <w:proofErr w:type="spellEnd"/>
            <w:r w:rsidRPr="00BE47DB">
              <w:rPr>
                <w:rFonts w:ascii="Arial" w:eastAsia="Times New Roman" w:hAnsi="Arial" w:cs="Arial"/>
                <w:color w:val="0F243E"/>
                <w:lang w:val="es-ES" w:eastAsia="es-CO"/>
              </w:rPr>
              <w:t xml:space="preserve"> procesos políticos que </w:t>
            </w:r>
            <w:proofErr w:type="spellStart"/>
            <w:r w:rsidRPr="00BE47DB">
              <w:rPr>
                <w:rFonts w:ascii="Arial" w:eastAsia="Times New Roman" w:hAnsi="Arial" w:cs="Arial"/>
                <w:color w:val="0F243E"/>
                <w:lang w:val="es-ES" w:eastAsia="es-CO"/>
              </w:rPr>
              <w:t>tuvieronlugar</w:t>
            </w:r>
            <w:proofErr w:type="spellEnd"/>
            <w:r w:rsidRPr="00BE47DB">
              <w:rPr>
                <w:rFonts w:ascii="Arial" w:eastAsia="Times New Roman" w:hAnsi="Arial" w:cs="Arial"/>
                <w:color w:val="0F243E"/>
                <w:lang w:val="es-ES" w:eastAsia="es-CO"/>
              </w:rPr>
              <w:t xml:space="preserve"> en el mundo en el siglo</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XIX y primera mitad del siglo XX</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(procesos coloniales en África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y Asia; Revolución Rusa y Revolución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China; Primera y Segunda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Guerra Mundial...)</w:t>
            </w:r>
          </w:p>
        </w:tc>
        <w:tc>
          <w:tcPr>
            <w:tcW w:w="1919"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rPr>
          <w:trHeight w:val="1849"/>
        </w:trPr>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val="es-ES" w:eastAsia="es-CO"/>
              </w:rPr>
              <w:t xml:space="preserve">Analizo </w:t>
            </w:r>
          </w:p>
        </w:tc>
        <w:tc>
          <w:tcPr>
            <w:tcW w:w="23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8C5B68">
              <w:rPr>
                <w:rFonts w:ascii="Arial" w:eastAsia="Times New Roman" w:hAnsi="Arial" w:cs="Arial"/>
                <w:color w:val="0F243E"/>
                <w:lang w:val="es-ES" w:eastAsia="es-CO"/>
              </w:rPr>
              <w:t>-</w:t>
            </w:r>
            <w:r w:rsidRPr="00BE47DB">
              <w:rPr>
                <w:rFonts w:ascii="Arial" w:eastAsia="Times New Roman" w:hAnsi="Arial" w:cs="Arial"/>
                <w:color w:val="0F243E"/>
                <w:lang w:val="es-ES" w:eastAsia="es-CO"/>
              </w:rPr>
              <w:t>Críticamente Documentos que utilizo e identifico sus tesis.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-Resultados de mis búsquedas y saco conclusiones.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tc>
        <w:tc>
          <w:tcPr>
            <w:tcW w:w="2233"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-Algunas de las condiciones sociales,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económicas, políticas y culturales que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dieron origen a los procesos de independencia</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de los pueblos americanos</w:t>
            </w: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rPr>
          <w:trHeight w:val="1629"/>
        </w:trPr>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val="es-ES" w:eastAsia="es-CO"/>
              </w:rPr>
            </w:pPr>
            <w:r w:rsidRPr="00BE47DB">
              <w:rPr>
                <w:rFonts w:ascii="Arial" w:eastAsia="Times New Roman" w:hAnsi="Arial" w:cs="Arial"/>
                <w:b/>
                <w:color w:val="0F243E"/>
                <w:lang w:val="es-ES" w:eastAsia="es-CO"/>
              </w:rPr>
              <w:t>Tomo</w:t>
            </w:r>
          </w:p>
        </w:tc>
        <w:tc>
          <w:tcPr>
            <w:tcW w:w="2341"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-Notas de las fuentes estudiadas; clasifico, organizo, comparo y </w:t>
            </w:r>
            <w:proofErr w:type="spellStart"/>
            <w:r w:rsidRPr="00BE47DB">
              <w:rPr>
                <w:rFonts w:ascii="Arial" w:eastAsia="Times New Roman" w:hAnsi="Arial" w:cs="Arial"/>
                <w:color w:val="0F243E"/>
                <w:lang w:val="es-ES" w:eastAsia="es-CO"/>
              </w:rPr>
              <w:t>archivola</w:t>
            </w:r>
            <w:proofErr w:type="spellEnd"/>
            <w:r w:rsidRPr="00BE47DB">
              <w:rPr>
                <w:rFonts w:ascii="Arial" w:eastAsia="Times New Roman" w:hAnsi="Arial" w:cs="Arial"/>
                <w:color w:val="0F243E"/>
                <w:lang w:val="es-ES" w:eastAsia="es-CO"/>
              </w:rPr>
              <w:t xml:space="preserve"> información obtenida.</w:t>
            </w:r>
          </w:p>
        </w:tc>
        <w:tc>
          <w:tcPr>
            <w:tcW w:w="2233"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-decisiones responsables frente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al</w:t>
            </w:r>
            <w:proofErr w:type="gramEnd"/>
            <w:r w:rsidRPr="00BE47DB">
              <w:rPr>
                <w:rFonts w:ascii="Arial" w:eastAsia="Times New Roman" w:hAnsi="Arial" w:cs="Arial"/>
                <w:color w:val="0F243E"/>
                <w:lang w:val="es-ES" w:eastAsia="es-CO"/>
              </w:rPr>
              <w:t xml:space="preserve"> cuidado de mi cuerpo y mis </w:t>
            </w:r>
            <w:proofErr w:type="spellStart"/>
            <w:r w:rsidRPr="00BE47DB">
              <w:rPr>
                <w:rFonts w:ascii="Arial" w:eastAsia="Times New Roman" w:hAnsi="Arial" w:cs="Arial"/>
                <w:color w:val="0F243E"/>
                <w:lang w:val="es-ES" w:eastAsia="es-CO"/>
              </w:rPr>
              <w:t>relacionescon</w:t>
            </w:r>
            <w:proofErr w:type="spellEnd"/>
            <w:r w:rsidRPr="00BE47DB">
              <w:rPr>
                <w:rFonts w:ascii="Arial" w:eastAsia="Times New Roman" w:hAnsi="Arial" w:cs="Arial"/>
                <w:color w:val="0F243E"/>
                <w:lang w:val="es-ES" w:eastAsia="es-CO"/>
              </w:rPr>
              <w:t xml:space="preserve"> los demás.</w:t>
            </w: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t>Comparo</w:t>
            </w:r>
          </w:p>
        </w:tc>
        <w:tc>
          <w:tcPr>
            <w:tcW w:w="23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-Conclusiones a las que llego después de hacer </w:t>
            </w:r>
            <w:r w:rsidRPr="00BE47DB">
              <w:rPr>
                <w:rFonts w:ascii="Arial" w:eastAsia="Times New Roman" w:hAnsi="Arial" w:cs="Arial"/>
                <w:color w:val="0F243E"/>
                <w:lang w:val="es-ES" w:eastAsia="es-CO"/>
              </w:rPr>
              <w:lastRenderedPageBreak/>
              <w:t>la investigación</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 xml:space="preserve">con las hipótesis </w:t>
            </w:r>
            <w:proofErr w:type="spellStart"/>
            <w:r w:rsidRPr="00BE47DB">
              <w:rPr>
                <w:rFonts w:ascii="Arial" w:eastAsia="Times New Roman" w:hAnsi="Arial" w:cs="Arial"/>
                <w:color w:val="0F243E"/>
                <w:lang w:val="es-ES" w:eastAsia="es-CO"/>
              </w:rPr>
              <w:t>iniciales</w:t>
            </w:r>
            <w:proofErr w:type="spellEnd"/>
          </w:p>
        </w:tc>
        <w:tc>
          <w:tcPr>
            <w:tcW w:w="2233"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lastRenderedPageBreak/>
              <w:t xml:space="preserve">-Procesos teniendo en cuenta sus </w:t>
            </w:r>
            <w:r w:rsidRPr="00BE47DB">
              <w:rPr>
                <w:rFonts w:ascii="Arial" w:eastAsia="Times New Roman" w:hAnsi="Arial" w:cs="Arial"/>
                <w:color w:val="0F243E"/>
                <w:lang w:val="es-ES" w:eastAsia="es-CO"/>
              </w:rPr>
              <w:lastRenderedPageBreak/>
              <w:t>orígenes y su impacto en situaciones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políticas</w:t>
            </w:r>
            <w:proofErr w:type="gramEnd"/>
            <w:r w:rsidRPr="00BE47DB">
              <w:rPr>
                <w:rFonts w:ascii="Arial" w:eastAsia="Times New Roman" w:hAnsi="Arial" w:cs="Arial"/>
                <w:color w:val="0F243E"/>
                <w:lang w:val="es-ES" w:eastAsia="es-CO"/>
              </w:rPr>
              <w:t>, económicas, sociales y culturales posteriores.</w:t>
            </w:r>
          </w:p>
        </w:tc>
        <w:tc>
          <w:tcPr>
            <w:tcW w:w="2237"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lastRenderedPageBreak/>
              <w:t>-Las maneras como distintas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comunidades, </w:t>
            </w:r>
            <w:r w:rsidRPr="00BE47DB">
              <w:rPr>
                <w:rFonts w:ascii="Arial" w:eastAsia="Times New Roman" w:hAnsi="Arial" w:cs="Arial"/>
                <w:color w:val="0F243E"/>
                <w:lang w:val="es-ES" w:eastAsia="es-CO"/>
              </w:rPr>
              <w:lastRenderedPageBreak/>
              <w:t>etnias y culturas se han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relacionado económicamente con el medio ambiente en Colombia a lo largo</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de</w:t>
            </w:r>
            <w:proofErr w:type="gramEnd"/>
            <w:r w:rsidRPr="00BE47DB">
              <w:rPr>
                <w:rFonts w:ascii="Arial" w:eastAsia="Times New Roman" w:hAnsi="Arial" w:cs="Arial"/>
                <w:color w:val="0F243E"/>
                <w:lang w:val="es-ES" w:eastAsia="es-CO"/>
              </w:rPr>
              <w:t xml:space="preserve"> la historia (pesca de subienda, cultivo en terrazas...).</w:t>
            </w:r>
          </w:p>
          <w:p w:rsidR="00B13D71" w:rsidRPr="00BE47DB" w:rsidRDefault="00B13D71" w:rsidP="00C57688">
            <w:pPr>
              <w:spacing w:after="0" w:line="240" w:lineRule="auto"/>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-Las causas de algunas olas de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migración y desplazamiento humano en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nuestro territorio a lo largo del siglo</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XIX y la primera mitad del siglo XX (colonización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antioqueña, urbanización del</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País...).</w:t>
            </w:r>
          </w:p>
        </w:tc>
        <w:tc>
          <w:tcPr>
            <w:tcW w:w="22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lastRenderedPageBreak/>
              <w:t>-Mecanismos de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participación ciudadana contemplados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lastRenderedPageBreak/>
              <w:t>en las constituciones políticas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de 1886 y 1991 y evalúo su</w:t>
            </w: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aplicabilidad</w:t>
            </w:r>
          </w:p>
          <w:p w:rsidR="00B13D71" w:rsidRPr="00BE47DB" w:rsidRDefault="00B13D71" w:rsidP="00C57688">
            <w:pPr>
              <w:spacing w:after="0" w:line="240" w:lineRule="auto"/>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-Algunos de los procesos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políticos que tuvieron lugar en Colombia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en los siglos XIX y XX (por</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ejemplo, radicalismo liberal y Revolución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en Marcha; Regeneración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y Frente Nacional; constituciones</w:t>
            </w: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Políticas de 1886 y 1991...).</w:t>
            </w:r>
          </w:p>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rPr>
          <w:trHeight w:val="845"/>
        </w:trPr>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lastRenderedPageBreak/>
              <w:t>Reconozco</w:t>
            </w:r>
          </w:p>
        </w:tc>
        <w:tc>
          <w:tcPr>
            <w:tcW w:w="2341"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-Fenómenos sociales pueden observarse desde diversos puntos de vista (visiones e intereses).</w:t>
            </w:r>
          </w:p>
          <w:p w:rsidR="00B13D71" w:rsidRPr="00BE47DB" w:rsidRDefault="00B13D71" w:rsidP="00C57688">
            <w:pPr>
              <w:spacing w:after="0" w:line="240" w:lineRule="auto"/>
              <w:ind w:left="720"/>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lastRenderedPageBreak/>
              <w:t>-Múltiples relaciones entre eventos históricos: sus causas, sus consecuencias y su incidencia en la vida de los diferentes agentes y grupos involucrados.</w:t>
            </w:r>
          </w:p>
          <w:p w:rsidR="00B13D71" w:rsidRPr="00BE47DB" w:rsidRDefault="00B13D71" w:rsidP="00C57688">
            <w:pPr>
              <w:spacing w:after="0" w:line="240" w:lineRule="auto"/>
              <w:ind w:left="360"/>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-Hechos históricos, complejas relaciones sociales políticas, económicas y culturales.</w:t>
            </w:r>
          </w:p>
        </w:tc>
        <w:tc>
          <w:tcPr>
            <w:tcW w:w="2233"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lastRenderedPageBreak/>
              <w:t xml:space="preserve">-En el pasado y en la actualidad, el aporte de algunas tradiciones artísticas y saberes </w:t>
            </w:r>
            <w:r w:rsidRPr="00BE47DB">
              <w:rPr>
                <w:rFonts w:ascii="Arial" w:eastAsia="Times New Roman" w:hAnsi="Arial" w:cs="Arial"/>
                <w:color w:val="0F243E"/>
                <w:lang w:val="es-ES" w:eastAsia="es-CO"/>
              </w:rPr>
              <w:lastRenderedPageBreak/>
              <w:t>científicos de diferentes grupos</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Étnicos colombianos a nuestra identidad.</w:t>
            </w:r>
          </w:p>
        </w:tc>
        <w:tc>
          <w:tcPr>
            <w:tcW w:w="2237"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-Que los derechos fundamentales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de las personas están por</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encima de su género, su </w:t>
            </w:r>
            <w:r w:rsidRPr="00BE47DB">
              <w:rPr>
                <w:rFonts w:ascii="Arial" w:eastAsia="Times New Roman" w:hAnsi="Arial" w:cs="Arial"/>
                <w:color w:val="0F243E"/>
                <w:lang w:val="es-ES" w:eastAsia="es-CO"/>
              </w:rPr>
              <w:lastRenderedPageBreak/>
              <w:t>filiación política,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religión</w:t>
            </w:r>
            <w:proofErr w:type="gramEnd"/>
            <w:r w:rsidRPr="00BE47DB">
              <w:rPr>
                <w:rFonts w:ascii="Arial" w:eastAsia="Times New Roman" w:hAnsi="Arial" w:cs="Arial"/>
                <w:color w:val="0F243E"/>
                <w:lang w:val="es-ES" w:eastAsia="es-CO"/>
              </w:rPr>
              <w:t>, etnia…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-La importancia del patrimonio cultural y contribuyo con su preservación.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En el pago de los impuestos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una forma importante de solidaridad</w:t>
            </w:r>
          </w:p>
          <w:p w:rsidR="00B13D71" w:rsidRPr="00BE47DB" w:rsidRDefault="00B13D71" w:rsidP="00C57688">
            <w:pPr>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ciudadana</w:t>
            </w:r>
            <w:proofErr w:type="gramEnd"/>
            <w:r w:rsidRPr="00BE47DB">
              <w:rPr>
                <w:rFonts w:ascii="Arial" w:eastAsia="Times New Roman" w:hAnsi="Arial" w:cs="Arial"/>
                <w:color w:val="0F243E"/>
                <w:lang w:val="es-ES" w:eastAsia="es-CO"/>
              </w:rPr>
              <w:t>.</w:t>
            </w: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lastRenderedPageBreak/>
              <w:t xml:space="preserve">Utilizo </w:t>
            </w:r>
          </w:p>
        </w:tc>
        <w:tc>
          <w:tcPr>
            <w:tcW w:w="23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-diversas formas de expresión para comunicar los resultados de mi</w:t>
            </w: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Investigación.</w:t>
            </w:r>
          </w:p>
          <w:p w:rsidR="00B13D71" w:rsidRPr="00BE47DB" w:rsidRDefault="00B13D71" w:rsidP="00C57688">
            <w:pPr>
              <w:spacing w:after="0" w:line="240" w:lineRule="auto"/>
              <w:jc w:val="both"/>
              <w:rPr>
                <w:rFonts w:ascii="Arial" w:eastAsia="Times New Roman" w:hAnsi="Arial" w:cs="Arial"/>
                <w:color w:val="0F243E"/>
                <w:lang w:val="es-ES" w:eastAsia="es-CO"/>
              </w:rPr>
            </w:pP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eastAsia="es-CO"/>
              </w:rPr>
              <w:t>-Mapas, cuadros, tablas, gráficas y cálculos estadísticos para analizar</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eastAsia="es-CO"/>
              </w:rPr>
              <w:t>Información.</w:t>
            </w:r>
          </w:p>
        </w:tc>
        <w:tc>
          <w:tcPr>
            <w:tcW w:w="2233"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-Mecanismos de participación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establecidos en la Constitución y en</w:t>
            </w: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Organizaciones a las que pertenezco.</w:t>
            </w:r>
          </w:p>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t xml:space="preserve">Cito </w:t>
            </w:r>
          </w:p>
        </w:tc>
        <w:tc>
          <w:tcPr>
            <w:tcW w:w="23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 xml:space="preserve">-Diferentes fuentes de la información </w:t>
            </w:r>
            <w:r w:rsidRPr="00BE47DB">
              <w:rPr>
                <w:rFonts w:ascii="Arial" w:eastAsia="Times New Roman" w:hAnsi="Arial" w:cs="Arial"/>
                <w:color w:val="0F243E"/>
                <w:lang w:val="es-ES" w:eastAsia="es-CO"/>
              </w:rPr>
              <w:lastRenderedPageBreak/>
              <w:t>obtenida.</w:t>
            </w:r>
          </w:p>
        </w:tc>
        <w:tc>
          <w:tcPr>
            <w:tcW w:w="2233"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b/>
                <w:color w:val="0F243E"/>
                <w:lang w:eastAsia="es-CO"/>
              </w:rPr>
              <w:lastRenderedPageBreak/>
              <w:t xml:space="preserve">Explico </w:t>
            </w:r>
          </w:p>
        </w:tc>
        <w:tc>
          <w:tcPr>
            <w:tcW w:w="2341" w:type="dxa"/>
          </w:tcPr>
          <w:p w:rsidR="00B13D71" w:rsidRPr="00BE47DB" w:rsidRDefault="00B13D71" w:rsidP="00C57688">
            <w:pPr>
              <w:spacing w:after="0" w:line="240" w:lineRule="auto"/>
              <w:ind w:left="360"/>
              <w:jc w:val="both"/>
              <w:rPr>
                <w:rFonts w:ascii="Arial" w:eastAsia="Times New Roman" w:hAnsi="Arial" w:cs="Arial"/>
                <w:color w:val="0F243E"/>
                <w:lang w:eastAsia="es-CO"/>
              </w:rPr>
            </w:pPr>
          </w:p>
        </w:tc>
        <w:tc>
          <w:tcPr>
            <w:tcW w:w="2233"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-Principales características de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algunas revoluciones de los siglos XVIII y</w:t>
            </w: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XIX (Revolución Francesa, Revolución Industrial...).</w:t>
            </w:r>
          </w:p>
          <w:p w:rsidR="00B13D71" w:rsidRPr="00BE47DB" w:rsidRDefault="00B13D71" w:rsidP="00C57688">
            <w:pPr>
              <w:spacing w:after="0" w:line="240" w:lineRule="auto"/>
              <w:ind w:left="360"/>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-La influencia de estas revoluciones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en algunos procesos sociales, políticos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y económicos posteriores en Colombia y</w:t>
            </w:r>
          </w:p>
          <w:p w:rsidR="00B13D71" w:rsidRPr="00BE47DB" w:rsidRDefault="00B13D71" w:rsidP="00C57688">
            <w:pPr>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América Latina.</w:t>
            </w:r>
          </w:p>
          <w:p w:rsidR="00B13D71" w:rsidRPr="00BE47DB" w:rsidRDefault="00B13D71" w:rsidP="00C57688">
            <w:pPr>
              <w:spacing w:after="0" w:line="240" w:lineRule="auto"/>
              <w:ind w:left="360"/>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-Algunos de los grandes cambios sociales que se dieron en Colombia entre los siglos XIX y primera mitad del XX (abolición de la esclavitud, surgimiento de movimientos obreros...)</w:t>
            </w:r>
          </w:p>
        </w:tc>
        <w:tc>
          <w:tcPr>
            <w:tcW w:w="2237"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-La manera como el medio ambiente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influye en el tipo de organización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social y económica que se da en las regiones</w:t>
            </w:r>
          </w:p>
          <w:p w:rsidR="00B13D71" w:rsidRPr="00BE47DB" w:rsidRDefault="00B13D71" w:rsidP="00C57688">
            <w:pPr>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de</w:t>
            </w:r>
            <w:proofErr w:type="gramEnd"/>
            <w:r w:rsidRPr="00BE47DB">
              <w:rPr>
                <w:rFonts w:ascii="Arial" w:eastAsia="Times New Roman" w:hAnsi="Arial" w:cs="Arial"/>
                <w:color w:val="0F243E"/>
                <w:lang w:val="es-ES" w:eastAsia="es-CO"/>
              </w:rPr>
              <w:t xml:space="preserve"> Colombia.</w:t>
            </w:r>
          </w:p>
          <w:p w:rsidR="00B13D71" w:rsidRPr="00BE47DB" w:rsidRDefault="00B13D71" w:rsidP="00C57688">
            <w:pPr>
              <w:spacing w:after="0" w:line="240" w:lineRule="auto"/>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-El impacto de las migraciones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y desplazamientos humanos en la vida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política, económica, social y cultural de</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nuestro país en el siglo XIX y la primera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mitad</w:t>
            </w:r>
            <w:proofErr w:type="gramEnd"/>
            <w:r w:rsidRPr="00BE47DB">
              <w:rPr>
                <w:rFonts w:ascii="Arial" w:eastAsia="Times New Roman" w:hAnsi="Arial" w:cs="Arial"/>
                <w:color w:val="0F243E"/>
                <w:lang w:val="es-ES" w:eastAsia="es-CO"/>
              </w:rPr>
              <w:t xml:space="preserve"> del siglo XX y lo comparo con los de la actualidad.</w:t>
            </w:r>
          </w:p>
          <w:p w:rsidR="00B13D71" w:rsidRPr="00BE47DB" w:rsidRDefault="00B13D71" w:rsidP="00C57688">
            <w:pPr>
              <w:spacing w:after="0" w:line="240" w:lineRule="auto"/>
              <w:jc w:val="both"/>
              <w:rPr>
                <w:rFonts w:ascii="Arial" w:eastAsia="Times New Roman" w:hAnsi="Arial" w:cs="Arial"/>
                <w:color w:val="0F243E"/>
                <w:lang w:val="es-ES" w:eastAsia="es-CO"/>
              </w:rPr>
            </w:pPr>
          </w:p>
          <w:p w:rsidR="00B13D71" w:rsidRPr="00BE47DB" w:rsidRDefault="00B13D71" w:rsidP="00C57688">
            <w:pPr>
              <w:spacing w:after="0" w:line="240" w:lineRule="auto"/>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-Las políticas que orientaron la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 xml:space="preserve">economía colombiana a lo </w:t>
            </w:r>
            <w:r w:rsidRPr="00BE47DB">
              <w:rPr>
                <w:rFonts w:ascii="Arial" w:eastAsia="Times New Roman" w:hAnsi="Arial" w:cs="Arial"/>
                <w:color w:val="0F243E"/>
                <w:lang w:val="es-ES" w:eastAsia="es-CO"/>
              </w:rPr>
              <w:lastRenderedPageBreak/>
              <w:t>largo del siglo</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XIX y primera mitad del XX (proteccionismo,</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Liberalismo económico...).</w:t>
            </w: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c>
          <w:tcPr>
            <w:tcW w:w="2251" w:type="dxa"/>
            <w:shd w:val="clear" w:color="auto" w:fill="66FF99"/>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color w:val="0F243E"/>
                <w:lang w:eastAsia="es-CO"/>
              </w:rPr>
              <w:lastRenderedPageBreak/>
              <w:t xml:space="preserve">Describo </w:t>
            </w:r>
          </w:p>
        </w:tc>
        <w:tc>
          <w:tcPr>
            <w:tcW w:w="23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3"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-El impacto del proceso de modernización</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w:t>
            </w:r>
            <w:proofErr w:type="gramStart"/>
            <w:r w:rsidRPr="00BE47DB">
              <w:rPr>
                <w:rFonts w:ascii="Arial" w:eastAsia="Times New Roman" w:hAnsi="Arial" w:cs="Arial"/>
                <w:color w:val="0F243E"/>
                <w:lang w:val="es-ES" w:eastAsia="es-CO"/>
              </w:rPr>
              <w:t>desarrollo</w:t>
            </w:r>
            <w:proofErr w:type="gramEnd"/>
            <w:r w:rsidRPr="00BE47DB">
              <w:rPr>
                <w:rFonts w:ascii="Arial" w:eastAsia="Times New Roman" w:hAnsi="Arial" w:cs="Arial"/>
                <w:color w:val="0F243E"/>
                <w:lang w:val="es-ES" w:eastAsia="es-CO"/>
              </w:rPr>
              <w:t xml:space="preserve"> de los medios de comunicación, industrialización, urbanización...)en la organización social, política, económica y cultural de Colombia en el siglo XIX y en la primera mitad del XX.</w:t>
            </w:r>
          </w:p>
        </w:tc>
        <w:tc>
          <w:tcPr>
            <w:tcW w:w="2237" w:type="dxa"/>
            <w:shd w:val="clear" w:color="auto" w:fill="66FF99"/>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-Las principales características</w:t>
            </w:r>
          </w:p>
          <w:p w:rsidR="00B13D71" w:rsidRPr="00BE47DB" w:rsidRDefault="00B13D71" w:rsidP="00C57688">
            <w:pPr>
              <w:spacing w:after="0" w:line="240" w:lineRule="auto"/>
              <w:jc w:val="both"/>
              <w:rPr>
                <w:rFonts w:ascii="Arial" w:eastAsia="Times New Roman" w:hAnsi="Arial" w:cs="Arial"/>
                <w:color w:val="0F243E"/>
                <w:lang w:eastAsia="es-CO"/>
              </w:rPr>
            </w:pPr>
            <w:r w:rsidRPr="00BE47DB">
              <w:rPr>
                <w:rFonts w:ascii="Arial" w:eastAsia="Times New Roman" w:hAnsi="Arial" w:cs="Arial"/>
                <w:color w:val="0F243E"/>
                <w:lang w:val="es-ES" w:eastAsia="es-CO"/>
              </w:rPr>
              <w:t>Físicas de los diversos ecosistemas.</w:t>
            </w:r>
          </w:p>
        </w:tc>
        <w:tc>
          <w:tcPr>
            <w:tcW w:w="2241"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color w:val="0F243E"/>
                <w:lang w:eastAsia="es-CO"/>
              </w:rPr>
              <w:t>Relaciono</w:t>
            </w:r>
          </w:p>
        </w:tc>
        <w:tc>
          <w:tcPr>
            <w:tcW w:w="23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3"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-Algunos de estos procesos políticos internacionales con los procesos colombianos en el siglo XIX y primera mitad del siglo XX.</w:t>
            </w:r>
          </w:p>
        </w:tc>
        <w:tc>
          <w:tcPr>
            <w:tcW w:w="1919" w:type="dxa"/>
          </w:tcPr>
          <w:p w:rsidR="00B13D71" w:rsidRPr="00BE47DB" w:rsidRDefault="00B13D71" w:rsidP="00C57688">
            <w:pPr>
              <w:spacing w:after="0" w:line="240" w:lineRule="auto"/>
              <w:jc w:val="both"/>
              <w:rPr>
                <w:rFonts w:ascii="Arial" w:eastAsia="Times New Roman" w:hAnsi="Arial" w:cs="Arial"/>
                <w:color w:val="0F243E"/>
                <w:lang w:eastAsia="es-CO"/>
              </w:rPr>
            </w:pPr>
          </w:p>
        </w:tc>
      </w:tr>
      <w:tr w:rsidR="00B13D71" w:rsidRPr="00BE47DB" w:rsidTr="00C57688">
        <w:tblPrEx>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ExChange w:id="1" w:author="ISABEL&amp;PILI" w:date="2012-04-11T09:53:00Z">
            <w:tblPrEx>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Ex>
          </w:tblPrExChange>
        </w:tblPrEx>
        <w:trPr>
          <w:trPrChange w:id="2" w:author="ISABEL&amp;PILI" w:date="2012-04-11T09:53:00Z">
            <w:trPr>
              <w:gridBefore w:val="1"/>
            </w:trPr>
          </w:trPrChange>
        </w:trPr>
        <w:tc>
          <w:tcPr>
            <w:tcW w:w="2251" w:type="dxa"/>
            <w:shd w:val="clear" w:color="auto" w:fill="66FF99"/>
            <w:tcPrChange w:id="3" w:author="ISABEL&amp;PILI" w:date="2012-04-11T09:53:00Z">
              <w:tcPr>
                <w:tcW w:w="2251"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color w:val="0F243E"/>
                <w:lang w:eastAsia="es-CO"/>
              </w:rPr>
              <w:t>Respeto</w:t>
            </w:r>
          </w:p>
        </w:tc>
        <w:tc>
          <w:tcPr>
            <w:tcW w:w="2341" w:type="dxa"/>
            <w:shd w:val="clear" w:color="auto" w:fill="66FF99"/>
            <w:tcPrChange w:id="4" w:author="ISABEL&amp;PILI" w:date="2012-04-11T09:53:00Z">
              <w:tcPr>
                <w:tcW w:w="2341"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3" w:type="dxa"/>
            <w:shd w:val="clear" w:color="auto" w:fill="66FF99"/>
            <w:tcPrChange w:id="5" w:author="ISABEL&amp;PILI" w:date="2012-04-11T09:53:00Z">
              <w:tcPr>
                <w:tcW w:w="2233"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shd w:val="clear" w:color="auto" w:fill="66FF99"/>
            <w:tcPrChange w:id="6" w:author="ISABEL&amp;PILI" w:date="2012-04-11T09:53:00Z">
              <w:tcPr>
                <w:tcW w:w="2237"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Change w:id="7" w:author="ISABEL&amp;PILI" w:date="2012-04-11T09:53:00Z">
              <w:tcPr>
                <w:tcW w:w="2241" w:type="dxa"/>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Change w:id="8" w:author="ISABEL&amp;PILI" w:date="2012-04-11T09:53:00Z">
              <w:tcPr>
                <w:tcW w:w="1919" w:type="dxa"/>
                <w:gridSpan w:val="2"/>
                <w:shd w:val="clear" w:color="auto" w:fill="D3DFEE"/>
              </w:tcPr>
            </w:tcPrChange>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-Diferentes posturas frente a los fenómenos sociales.</w:t>
            </w: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color w:val="0F243E"/>
                <w:lang w:eastAsia="es-CO"/>
              </w:rPr>
              <w:t>Participo</w:t>
            </w:r>
          </w:p>
        </w:tc>
        <w:tc>
          <w:tcPr>
            <w:tcW w:w="23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3"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-En discusiones y debates académicos.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p w:rsidR="00B13D71" w:rsidRPr="00BE47DB" w:rsidRDefault="00B13D71" w:rsidP="00C57688">
            <w:pPr>
              <w:rPr>
                <w:lang w:val="es-ES" w:eastAsia="es-CO"/>
              </w:rPr>
            </w:pPr>
            <w:r w:rsidRPr="00BE47DB">
              <w:rPr>
                <w:lang w:val="es-ES" w:eastAsia="es-CO"/>
              </w:rPr>
              <w:lastRenderedPageBreak/>
              <w:t>-En</w:t>
            </w:r>
            <w:r>
              <w:rPr>
                <w:lang w:val="es-ES" w:eastAsia="es-CO"/>
              </w:rPr>
              <w:t xml:space="preserve"> L</w:t>
            </w:r>
            <w:r w:rsidRPr="00BE47DB">
              <w:rPr>
                <w:lang w:val="es-ES" w:eastAsia="es-CO"/>
              </w:rPr>
              <w:t>a construcción de normas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para la convivencia en los grupos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 los que pertenezco (familia, colegio,</w:t>
            </w:r>
          </w:p>
          <w:p w:rsidR="00B13D71" w:rsidRPr="00BE47DB" w:rsidRDefault="00B13D71" w:rsidP="00C57688">
            <w:pPr>
              <w:spacing w:after="0" w:line="240" w:lineRule="auto"/>
              <w:jc w:val="both"/>
              <w:rPr>
                <w:rFonts w:ascii="Arial" w:eastAsia="Times New Roman" w:hAnsi="Arial" w:cs="Arial"/>
                <w:color w:val="0F243E"/>
                <w:lang w:eastAsia="es-CO"/>
              </w:rPr>
            </w:pPr>
            <w:proofErr w:type="gramStart"/>
            <w:r w:rsidRPr="00BE47DB">
              <w:rPr>
                <w:rFonts w:ascii="Arial" w:eastAsia="Times New Roman" w:hAnsi="Arial" w:cs="Arial"/>
                <w:color w:val="0F243E"/>
                <w:lang w:val="es-ES" w:eastAsia="es-CO"/>
              </w:rPr>
              <w:t>barrio</w:t>
            </w:r>
            <w:proofErr w:type="gramEnd"/>
            <w:r w:rsidRPr="00BE47DB">
              <w:rPr>
                <w:rFonts w:ascii="Arial" w:eastAsia="Times New Roman" w:hAnsi="Arial" w:cs="Arial"/>
                <w:color w:val="0F243E"/>
                <w:lang w:val="es-ES" w:eastAsia="es-CO"/>
              </w:rPr>
              <w:t>...) y las acato.</w:t>
            </w:r>
          </w:p>
        </w:tc>
      </w:tr>
      <w:tr w:rsidR="00B13D71" w:rsidRPr="00BE47DB" w:rsidTr="00C57688">
        <w:tblPrEx>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ExChange w:id="9" w:author="ISABEL&amp;PILI" w:date="2012-04-11T09:53:00Z">
            <w:tblPrEx>
              <w:tblW w:w="0" w:type="auto"/>
              <w:tblInd w:w="-10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tblPrEx>
          </w:tblPrExChange>
        </w:tblPrEx>
        <w:trPr>
          <w:trPrChange w:id="10" w:author="ISABEL&amp;PILI" w:date="2012-04-11T09:53:00Z">
            <w:trPr>
              <w:gridBefore w:val="1"/>
            </w:trPr>
          </w:trPrChange>
        </w:trPr>
        <w:tc>
          <w:tcPr>
            <w:tcW w:w="2251" w:type="dxa"/>
            <w:shd w:val="clear" w:color="auto" w:fill="66FF99"/>
            <w:tcPrChange w:id="11" w:author="ISABEL&amp;PILI" w:date="2012-04-11T09:53:00Z">
              <w:tcPr>
                <w:tcW w:w="2251"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color w:val="0F243E"/>
                <w:lang w:eastAsia="es-CO"/>
              </w:rPr>
              <w:lastRenderedPageBreak/>
              <w:t>Asumo</w:t>
            </w:r>
          </w:p>
        </w:tc>
        <w:tc>
          <w:tcPr>
            <w:tcW w:w="2341" w:type="dxa"/>
            <w:shd w:val="clear" w:color="auto" w:fill="66FF99"/>
            <w:tcPrChange w:id="12" w:author="ISABEL&amp;PILI" w:date="2012-04-11T09:53:00Z">
              <w:tcPr>
                <w:tcW w:w="2341"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3" w:type="dxa"/>
            <w:shd w:val="clear" w:color="auto" w:fill="66FF99"/>
            <w:tcPrChange w:id="13" w:author="ISABEL&amp;PILI" w:date="2012-04-11T09:53:00Z">
              <w:tcPr>
                <w:tcW w:w="2233"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shd w:val="clear" w:color="auto" w:fill="66FF99"/>
            <w:tcPrChange w:id="14" w:author="ISABEL&amp;PILI" w:date="2012-04-11T09:53:00Z">
              <w:tcPr>
                <w:tcW w:w="2237" w:type="dxa"/>
                <w:gridSpan w:val="2"/>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shd w:val="clear" w:color="auto" w:fill="66FF99"/>
            <w:tcPrChange w:id="15" w:author="ISABEL&amp;PILI" w:date="2012-04-11T09:53:00Z">
              <w:tcPr>
                <w:tcW w:w="2241" w:type="dxa"/>
                <w:shd w:val="clear" w:color="auto" w:fill="D3DFEE"/>
              </w:tcPr>
            </w:tcPrChange>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shd w:val="clear" w:color="auto" w:fill="66FF99"/>
            <w:tcPrChange w:id="16" w:author="ISABEL&amp;PILI" w:date="2012-04-11T09:53:00Z">
              <w:tcPr>
                <w:tcW w:w="1919" w:type="dxa"/>
                <w:gridSpan w:val="2"/>
                <w:shd w:val="clear" w:color="auto" w:fill="D3DFEE"/>
              </w:tcPr>
            </w:tcPrChange>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-Una posición crítica frente 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situaciones de discriminación y abuso por irrespeto a las posiciones ideológicas</w:t>
            </w:r>
          </w:p>
          <w:p w:rsidR="00B13D71" w:rsidRPr="00BE47DB" w:rsidRDefault="00B13D71" w:rsidP="00C57688">
            <w:pPr>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y</w:t>
            </w:r>
            <w:proofErr w:type="gramEnd"/>
            <w:r w:rsidRPr="00BE47DB">
              <w:rPr>
                <w:rFonts w:ascii="Arial" w:eastAsia="Times New Roman" w:hAnsi="Arial" w:cs="Arial"/>
                <w:color w:val="0F243E"/>
                <w:lang w:val="es-ES" w:eastAsia="es-CO"/>
              </w:rPr>
              <w:t xml:space="preserve"> propongo formas de cambiarlas.</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-Una posición crítica frente al</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deterioro</w:t>
            </w:r>
            <w:proofErr w:type="gramEnd"/>
            <w:r w:rsidRPr="00BE47DB">
              <w:rPr>
                <w:rFonts w:ascii="Arial" w:eastAsia="Times New Roman" w:hAnsi="Arial" w:cs="Arial"/>
                <w:color w:val="0F243E"/>
                <w:lang w:val="es-ES" w:eastAsia="es-CO"/>
              </w:rPr>
              <w:t xml:space="preserve"> del medio ambiente y participo en su conservación.</w:t>
            </w:r>
          </w:p>
        </w:tc>
      </w:tr>
      <w:tr w:rsidR="00B13D71" w:rsidRPr="00BE47DB" w:rsidTr="00C57688">
        <w:tc>
          <w:tcPr>
            <w:tcW w:w="2251" w:type="dxa"/>
          </w:tcPr>
          <w:p w:rsidR="00B13D71" w:rsidRPr="00BE47DB" w:rsidRDefault="00B13D71" w:rsidP="00C57688">
            <w:pPr>
              <w:spacing w:after="0" w:line="240" w:lineRule="auto"/>
              <w:jc w:val="both"/>
              <w:rPr>
                <w:rFonts w:ascii="Arial" w:eastAsia="Times New Roman" w:hAnsi="Arial" w:cs="Arial"/>
                <w:b/>
                <w:bCs/>
                <w:color w:val="0F243E"/>
                <w:lang w:eastAsia="es-CO"/>
              </w:rPr>
            </w:pPr>
            <w:r w:rsidRPr="00BE47DB">
              <w:rPr>
                <w:rFonts w:ascii="Arial" w:eastAsia="Times New Roman" w:hAnsi="Arial" w:cs="Arial"/>
                <w:color w:val="0F243E"/>
                <w:lang w:eastAsia="es-CO"/>
              </w:rPr>
              <w:t>Apoyo</w:t>
            </w:r>
          </w:p>
        </w:tc>
        <w:tc>
          <w:tcPr>
            <w:tcW w:w="23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3"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37"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2241" w:type="dxa"/>
          </w:tcPr>
          <w:p w:rsidR="00B13D71" w:rsidRPr="00BE47DB" w:rsidRDefault="00B13D71" w:rsidP="00C57688">
            <w:pPr>
              <w:spacing w:after="0" w:line="240" w:lineRule="auto"/>
              <w:jc w:val="both"/>
              <w:rPr>
                <w:rFonts w:ascii="Arial" w:eastAsia="Times New Roman" w:hAnsi="Arial" w:cs="Arial"/>
                <w:color w:val="0F243E"/>
                <w:lang w:eastAsia="es-CO"/>
              </w:rPr>
            </w:pPr>
          </w:p>
        </w:tc>
        <w:tc>
          <w:tcPr>
            <w:tcW w:w="1919" w:type="dxa"/>
          </w:tcPr>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r w:rsidRPr="00BE47DB">
              <w:rPr>
                <w:rFonts w:ascii="Arial" w:eastAsia="Times New Roman" w:hAnsi="Arial" w:cs="Arial"/>
                <w:color w:val="0F243E"/>
                <w:lang w:val="es-ES" w:eastAsia="es-CO"/>
              </w:rPr>
              <w:t>-A mis amigos y amigas en la</w:t>
            </w:r>
          </w:p>
          <w:p w:rsidR="00B13D71" w:rsidRPr="00BE47DB" w:rsidRDefault="00B13D71" w:rsidP="00C57688">
            <w:pPr>
              <w:autoSpaceDE w:val="0"/>
              <w:autoSpaceDN w:val="0"/>
              <w:adjustRightInd w:val="0"/>
              <w:spacing w:after="0" w:line="240" w:lineRule="auto"/>
              <w:jc w:val="both"/>
              <w:rPr>
                <w:rFonts w:ascii="Arial" w:eastAsia="Times New Roman" w:hAnsi="Arial" w:cs="Arial"/>
                <w:color w:val="0F243E"/>
                <w:lang w:val="es-ES" w:eastAsia="es-CO"/>
              </w:rPr>
            </w:pPr>
            <w:proofErr w:type="gramStart"/>
            <w:r w:rsidRPr="00BE47DB">
              <w:rPr>
                <w:rFonts w:ascii="Arial" w:eastAsia="Times New Roman" w:hAnsi="Arial" w:cs="Arial"/>
                <w:color w:val="0F243E"/>
                <w:lang w:val="es-ES" w:eastAsia="es-CO"/>
              </w:rPr>
              <w:t>toma</w:t>
            </w:r>
            <w:proofErr w:type="gramEnd"/>
            <w:r w:rsidRPr="00BE47DB">
              <w:rPr>
                <w:rFonts w:ascii="Arial" w:eastAsia="Times New Roman" w:hAnsi="Arial" w:cs="Arial"/>
                <w:color w:val="0F243E"/>
                <w:lang w:val="es-ES" w:eastAsia="es-CO"/>
              </w:rPr>
              <w:t xml:space="preserve"> responsable de </w:t>
            </w:r>
            <w:r w:rsidRPr="00BE47DB">
              <w:rPr>
                <w:rFonts w:ascii="Arial" w:eastAsia="Times New Roman" w:hAnsi="Arial" w:cs="Arial"/>
                <w:color w:val="0F243E"/>
                <w:lang w:val="es-ES" w:eastAsia="es-CO"/>
              </w:rPr>
              <w:lastRenderedPageBreak/>
              <w:t>decisiones sobre el cuidado de su cuerpo.</w:t>
            </w:r>
          </w:p>
        </w:tc>
      </w:tr>
    </w:tbl>
    <w:p w:rsidR="00B13D71" w:rsidRPr="00BE47DB" w:rsidRDefault="00B13D71" w:rsidP="00B13D71">
      <w:pPr>
        <w:jc w:val="both"/>
        <w:rPr>
          <w:rFonts w:ascii="Arial" w:eastAsia="Times New Roman" w:hAnsi="Arial" w:cs="Arial"/>
          <w:color w:val="0F243E"/>
          <w:lang w:eastAsia="es-CO"/>
        </w:rPr>
      </w:pPr>
    </w:p>
    <w:p w:rsidR="00B13D71" w:rsidRPr="00EA3956" w:rsidRDefault="00B13D71" w:rsidP="00B13D71">
      <w:pPr>
        <w:rPr>
          <w:rFonts w:ascii="Arial" w:eastAsia="Calibri" w:hAnsi="Arial" w:cs="Arial"/>
          <w:b/>
          <w:lang w:val="es-ES"/>
        </w:rPr>
      </w:pPr>
      <w:r w:rsidRPr="00EA3956">
        <w:rPr>
          <w:rFonts w:ascii="Arial" w:eastAsia="Calibri" w:hAnsi="Arial" w:cs="Arial"/>
          <w:b/>
          <w:lang w:val="es-ES"/>
        </w:rPr>
        <w:t>TAXONOMIA DE BLOOM</w:t>
      </w:r>
    </w:p>
    <w:tbl>
      <w:tblPr>
        <w:tblStyle w:val="Sombreadomedio1-nfasis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Change w:id="17" w:author="ISABEL&amp;PILI" w:date="2012-04-11T09:53:00Z">
          <w:tblPr>
            <w:tblStyle w:val="Sombreadomedio1-nfasis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PrChange>
      </w:tblPr>
      <w:tblGrid>
        <w:gridCol w:w="4393"/>
        <w:gridCol w:w="4483"/>
        <w:gridCol w:w="4346"/>
        <w:tblGridChange w:id="18">
          <w:tblGrid>
            <w:gridCol w:w="4393"/>
            <w:gridCol w:w="4483"/>
            <w:gridCol w:w="4346"/>
          </w:tblGrid>
        </w:tblGridChange>
      </w:tblGrid>
      <w:tr w:rsidR="00B13D71" w:rsidRPr="008C5B68" w:rsidTr="00C57688">
        <w:trPr>
          <w:cnfStyle w:val="100000000000"/>
          <w:trHeight w:val="144"/>
          <w:trPrChange w:id="19" w:author="ISABEL&amp;PILI" w:date="2012-04-11T09:53:00Z">
            <w:trPr>
              <w:trHeight w:val="144"/>
            </w:trPr>
          </w:trPrChange>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00B050"/>
            <w:hideMark/>
            <w:tcPrChange w:id="20" w:author="ISABEL&amp;PILI" w:date="2012-04-11T09:53:00Z">
              <w:tcPr>
                <w:tcW w:w="4500" w:type="dxa"/>
                <w:tcBorders>
                  <w:top w:val="single" w:sz="4" w:space="0" w:color="auto"/>
                  <w:left w:val="single" w:sz="4" w:space="0" w:color="auto"/>
                  <w:bottom w:val="single" w:sz="4" w:space="0" w:color="auto"/>
                  <w:right w:val="single" w:sz="4" w:space="0" w:color="auto"/>
                </w:tcBorders>
                <w:hideMark/>
              </w:tcPr>
            </w:tcPrChange>
          </w:tcPr>
          <w:p w:rsidR="00B13D71" w:rsidRPr="00EA3956" w:rsidRDefault="00B13D71" w:rsidP="00C57688">
            <w:pPr>
              <w:jc w:val="center"/>
              <w:cnfStyle w:val="101000000000"/>
              <w:rPr>
                <w:rFonts w:ascii="Arial" w:eastAsia="Calibri" w:hAnsi="Arial" w:cs="Arial"/>
                <w:b w:val="0"/>
              </w:rPr>
            </w:pPr>
            <w:r w:rsidRPr="00EA3956">
              <w:rPr>
                <w:rFonts w:ascii="Arial" w:eastAsia="Calibri" w:hAnsi="Arial" w:cs="Arial"/>
              </w:rPr>
              <w:t xml:space="preserve">CONCEPTUALES  </w:t>
            </w:r>
          </w:p>
        </w:tc>
        <w:tc>
          <w:tcPr>
            <w:tcW w:w="4622" w:type="dxa"/>
            <w:tcBorders>
              <w:top w:val="single" w:sz="4" w:space="0" w:color="auto"/>
              <w:left w:val="single" w:sz="4" w:space="0" w:color="auto"/>
              <w:bottom w:val="single" w:sz="4" w:space="0" w:color="auto"/>
              <w:right w:val="single" w:sz="4" w:space="0" w:color="auto"/>
            </w:tcBorders>
            <w:shd w:val="clear" w:color="auto" w:fill="00B050"/>
            <w:hideMark/>
            <w:tcPrChange w:id="21" w:author="ISABEL&amp;PILI" w:date="2012-04-11T09:53:00Z">
              <w:tcPr>
                <w:tcW w:w="4622" w:type="dxa"/>
                <w:tcBorders>
                  <w:top w:val="single" w:sz="4" w:space="0" w:color="auto"/>
                  <w:left w:val="single" w:sz="4" w:space="0" w:color="auto"/>
                  <w:bottom w:val="single" w:sz="4" w:space="0" w:color="auto"/>
                  <w:right w:val="single" w:sz="4" w:space="0" w:color="auto"/>
                </w:tcBorders>
                <w:hideMark/>
              </w:tcPr>
            </w:tcPrChange>
          </w:tcPr>
          <w:p w:rsidR="00B13D71" w:rsidRPr="00EA3956" w:rsidRDefault="00B13D71" w:rsidP="00C57688">
            <w:pPr>
              <w:jc w:val="center"/>
              <w:cnfStyle w:val="100000000000"/>
              <w:rPr>
                <w:rFonts w:ascii="Arial" w:eastAsia="Calibri" w:hAnsi="Arial" w:cs="Arial"/>
                <w:b w:val="0"/>
              </w:rPr>
            </w:pPr>
            <w:r w:rsidRPr="00EA3956">
              <w:rPr>
                <w:rFonts w:ascii="Arial" w:eastAsia="Calibri" w:hAnsi="Arial" w:cs="Arial"/>
              </w:rPr>
              <w:t xml:space="preserve">PROCEDIMENTALES  </w:t>
            </w:r>
          </w:p>
        </w:tc>
        <w:tc>
          <w:tcPr>
            <w:tcW w:w="4485" w:type="dxa"/>
            <w:tcBorders>
              <w:top w:val="single" w:sz="4" w:space="0" w:color="auto"/>
              <w:left w:val="single" w:sz="4" w:space="0" w:color="auto"/>
              <w:bottom w:val="single" w:sz="4" w:space="0" w:color="auto"/>
              <w:right w:val="single" w:sz="4" w:space="0" w:color="auto"/>
            </w:tcBorders>
            <w:shd w:val="clear" w:color="auto" w:fill="00B050"/>
            <w:hideMark/>
            <w:tcPrChange w:id="22" w:author="ISABEL&amp;PILI" w:date="2012-04-11T09:53:00Z">
              <w:tcPr>
                <w:tcW w:w="4485" w:type="dxa"/>
                <w:tcBorders>
                  <w:top w:val="single" w:sz="4" w:space="0" w:color="auto"/>
                  <w:left w:val="single" w:sz="4" w:space="0" w:color="auto"/>
                  <w:bottom w:val="single" w:sz="4" w:space="0" w:color="auto"/>
                  <w:right w:val="single" w:sz="4" w:space="0" w:color="auto"/>
                </w:tcBorders>
                <w:hideMark/>
              </w:tcPr>
            </w:tcPrChange>
          </w:tcPr>
          <w:p w:rsidR="00B13D71" w:rsidRPr="00EA3956" w:rsidRDefault="00B13D71" w:rsidP="00C57688">
            <w:pPr>
              <w:jc w:val="center"/>
              <w:cnfStyle w:val="100000000000"/>
              <w:rPr>
                <w:rFonts w:ascii="Arial" w:eastAsia="Calibri" w:hAnsi="Arial" w:cs="Arial"/>
                <w:b w:val="0"/>
              </w:rPr>
            </w:pPr>
            <w:r w:rsidRPr="00EA3956">
              <w:rPr>
                <w:rFonts w:ascii="Arial" w:eastAsia="Calibri" w:hAnsi="Arial" w:cs="Arial"/>
              </w:rPr>
              <w:t xml:space="preserve">ACTITUDINALES </w:t>
            </w:r>
          </w:p>
        </w:tc>
      </w:tr>
      <w:tr w:rsidR="00B13D71" w:rsidRPr="008C5B68" w:rsidTr="00C57688">
        <w:trPr>
          <w:cnfStyle w:val="000000100000"/>
          <w:trHeight w:val="144"/>
          <w:trPrChange w:id="23" w:author="ISABEL&amp;PILI" w:date="2012-04-11T09:53:00Z">
            <w:trPr>
              <w:trHeight w:val="144"/>
            </w:trPr>
          </w:trPrChange>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66FF99"/>
            <w:hideMark/>
            <w:tcPrChange w:id="24" w:author="ISABEL&amp;PILI" w:date="2012-04-11T09:53:00Z">
              <w:tcPr>
                <w:tcW w:w="4500" w:type="dxa"/>
                <w:tcBorders>
                  <w:top w:val="single" w:sz="4" w:space="0" w:color="auto"/>
                  <w:left w:val="single" w:sz="4" w:space="0" w:color="auto"/>
                  <w:bottom w:val="single" w:sz="4" w:space="0" w:color="auto"/>
                  <w:right w:val="single" w:sz="4" w:space="0" w:color="auto"/>
                </w:tcBorders>
                <w:hideMark/>
              </w:tcPr>
            </w:tcPrChange>
          </w:tcPr>
          <w:p w:rsidR="00B13D71" w:rsidRPr="008C5B68" w:rsidRDefault="00B13D71" w:rsidP="00C57688">
            <w:pPr>
              <w:autoSpaceDE w:val="0"/>
              <w:autoSpaceDN w:val="0"/>
              <w:adjustRightInd w:val="0"/>
              <w:jc w:val="both"/>
              <w:cnfStyle w:val="001000100000"/>
              <w:rPr>
                <w:rFonts w:ascii="Arial" w:eastAsia="Calibri" w:hAnsi="Arial" w:cs="Arial"/>
              </w:rPr>
            </w:pPr>
            <w:proofErr w:type="spellStart"/>
            <w:r w:rsidRPr="008C5B68">
              <w:rPr>
                <w:rFonts w:ascii="Arial" w:eastAsia="Calibri" w:hAnsi="Arial" w:cs="Arial"/>
              </w:rPr>
              <w:t>Identiﬁco</w:t>
            </w:r>
            <w:proofErr w:type="spellEnd"/>
          </w:p>
          <w:p w:rsidR="00B13D71" w:rsidRPr="008C5B68" w:rsidRDefault="00B13D71" w:rsidP="00B13D71">
            <w:pPr>
              <w:pStyle w:val="Prrafodelista"/>
              <w:numPr>
                <w:ilvl w:val="0"/>
                <w:numId w:val="1"/>
              </w:numPr>
              <w:autoSpaceDE w:val="0"/>
              <w:autoSpaceDN w:val="0"/>
              <w:adjustRightInd w:val="0"/>
              <w:jc w:val="both"/>
              <w:cnfStyle w:val="001000100000"/>
              <w:rPr>
                <w:rFonts w:ascii="Arial" w:eastAsia="Calibri" w:hAnsi="Arial" w:cs="Arial"/>
                <w:b w:val="0"/>
              </w:rPr>
            </w:pPr>
            <w:r w:rsidRPr="008C5B68">
              <w:rPr>
                <w:rFonts w:ascii="Arial" w:eastAsia="Calibri" w:hAnsi="Arial" w:cs="Arial"/>
                <w:b w:val="0"/>
              </w:rPr>
              <w:t>Las características básicas de los documentos que utilizo (qué tipo de documento es, quién es el autor, a quién está dirigido, de qué habla, por qué se produjo...).</w:t>
            </w:r>
          </w:p>
          <w:p w:rsidR="00B13D71" w:rsidRPr="008C5B68" w:rsidRDefault="00B13D71" w:rsidP="00B13D71">
            <w:pPr>
              <w:pStyle w:val="Prrafodelista"/>
              <w:numPr>
                <w:ilvl w:val="0"/>
                <w:numId w:val="1"/>
              </w:numPr>
              <w:autoSpaceDE w:val="0"/>
              <w:autoSpaceDN w:val="0"/>
              <w:adjustRightInd w:val="0"/>
              <w:jc w:val="both"/>
              <w:cnfStyle w:val="001000100000"/>
              <w:rPr>
                <w:rFonts w:ascii="Arial" w:eastAsia="Calibri" w:hAnsi="Arial" w:cs="Arial"/>
                <w:b w:val="0"/>
              </w:rPr>
            </w:pPr>
            <w:r w:rsidRPr="008C5B68">
              <w:rPr>
                <w:rFonts w:ascii="Arial" w:eastAsia="Calibri" w:hAnsi="Arial" w:cs="Arial"/>
                <w:b w:val="0"/>
              </w:rPr>
              <w:t xml:space="preserve">Algunas corrientes de pensamiento económico, político, cultural y </w:t>
            </w:r>
            <w:proofErr w:type="spellStart"/>
            <w:r w:rsidRPr="008C5B68">
              <w:rPr>
                <w:rFonts w:ascii="Arial" w:eastAsia="Calibri" w:hAnsi="Arial" w:cs="Arial"/>
                <w:b w:val="0"/>
              </w:rPr>
              <w:t>ﬁlosóﬁco</w:t>
            </w:r>
            <w:proofErr w:type="spellEnd"/>
            <w:r w:rsidRPr="008C5B68">
              <w:rPr>
                <w:rFonts w:ascii="Arial" w:eastAsia="Calibri" w:hAnsi="Arial" w:cs="Arial"/>
                <w:b w:val="0"/>
              </w:rPr>
              <w:t xml:space="preserve"> del siglo XIX y explico su </w:t>
            </w:r>
            <w:proofErr w:type="spellStart"/>
            <w:r w:rsidRPr="008C5B68">
              <w:rPr>
                <w:rFonts w:ascii="Arial" w:eastAsia="Calibri" w:hAnsi="Arial" w:cs="Arial"/>
                <w:b w:val="0"/>
              </w:rPr>
              <w:t>inﬂuencia</w:t>
            </w:r>
            <w:proofErr w:type="spellEnd"/>
            <w:r w:rsidRPr="008C5B68">
              <w:rPr>
                <w:rFonts w:ascii="Arial" w:eastAsia="Calibri" w:hAnsi="Arial" w:cs="Arial"/>
                <w:b w:val="0"/>
              </w:rPr>
              <w:t xml:space="preserve"> en el pensamiento colombiano y el de América Latina</w:t>
            </w:r>
          </w:p>
          <w:p w:rsidR="00B13D71" w:rsidRPr="008C5B68" w:rsidRDefault="00B13D71" w:rsidP="00B13D71">
            <w:pPr>
              <w:pStyle w:val="Prrafodelista"/>
              <w:numPr>
                <w:ilvl w:val="0"/>
                <w:numId w:val="1"/>
              </w:numPr>
              <w:autoSpaceDE w:val="0"/>
              <w:autoSpaceDN w:val="0"/>
              <w:adjustRightInd w:val="0"/>
              <w:jc w:val="both"/>
              <w:cnfStyle w:val="001000100000"/>
              <w:rPr>
                <w:rFonts w:ascii="Arial" w:eastAsia="Calibri" w:hAnsi="Arial" w:cs="Arial"/>
                <w:b w:val="0"/>
              </w:rPr>
            </w:pPr>
            <w:r w:rsidRPr="008C5B68">
              <w:rPr>
                <w:rFonts w:ascii="Arial" w:eastAsia="Calibri" w:hAnsi="Arial" w:cs="Arial"/>
                <w:b w:val="0"/>
              </w:rPr>
              <w:t>Algunos de los procesos que condujeron a la modernización en Colombia en el siglo XIX y primera mitad del siglo XX (bonanzas agrícolas, procesos de industrialización, urbanización...).</w:t>
            </w:r>
          </w:p>
          <w:p w:rsidR="00B13D71" w:rsidRPr="008C5B68" w:rsidRDefault="00B13D71" w:rsidP="00B13D71">
            <w:pPr>
              <w:pStyle w:val="Prrafodelista"/>
              <w:numPr>
                <w:ilvl w:val="0"/>
                <w:numId w:val="1"/>
              </w:numPr>
              <w:autoSpaceDE w:val="0"/>
              <w:autoSpaceDN w:val="0"/>
              <w:adjustRightInd w:val="0"/>
              <w:jc w:val="both"/>
              <w:cnfStyle w:val="001000100000"/>
              <w:rPr>
                <w:rFonts w:ascii="Arial" w:eastAsia="Calibri" w:hAnsi="Arial" w:cs="Arial"/>
                <w:b w:val="0"/>
              </w:rPr>
            </w:pPr>
            <w:r w:rsidRPr="008C5B68">
              <w:rPr>
                <w:rFonts w:ascii="Arial" w:eastAsia="Calibri" w:hAnsi="Arial" w:cs="Arial"/>
                <w:b w:val="0"/>
              </w:rPr>
              <w:t xml:space="preserve">Algunas formas en las que organizaciones estudiantiles, movimientos sociales, partidos </w:t>
            </w:r>
          </w:p>
          <w:p w:rsidR="00B13D71" w:rsidRPr="008C5B68" w:rsidRDefault="00B13D71" w:rsidP="00C57688">
            <w:pPr>
              <w:pStyle w:val="Prrafodelista"/>
              <w:autoSpaceDE w:val="0"/>
              <w:autoSpaceDN w:val="0"/>
              <w:adjustRightInd w:val="0"/>
              <w:jc w:val="both"/>
              <w:cnfStyle w:val="001000100000"/>
              <w:rPr>
                <w:rFonts w:ascii="Arial" w:eastAsia="Calibri" w:hAnsi="Arial" w:cs="Arial"/>
                <w:b w:val="0"/>
              </w:rPr>
            </w:pPr>
            <w:proofErr w:type="gramStart"/>
            <w:r w:rsidRPr="008C5B68">
              <w:rPr>
                <w:rFonts w:ascii="Arial" w:eastAsia="Calibri" w:hAnsi="Arial" w:cs="Arial"/>
                <w:b w:val="0"/>
              </w:rPr>
              <w:t>políticos</w:t>
            </w:r>
            <w:proofErr w:type="gramEnd"/>
            <w:r w:rsidRPr="008C5B68">
              <w:rPr>
                <w:rFonts w:ascii="Arial" w:eastAsia="Calibri" w:hAnsi="Arial" w:cs="Arial"/>
                <w:b w:val="0"/>
              </w:rPr>
              <w:t>, sindicatos... participaron en la actividad política colombiana a lo largo del siglo XIX y la primera mitad del siglo XX.</w:t>
            </w:r>
          </w:p>
          <w:p w:rsidR="00B13D71" w:rsidRPr="008C5B68" w:rsidRDefault="00B13D71" w:rsidP="00B13D71">
            <w:pPr>
              <w:pStyle w:val="Prrafodelista"/>
              <w:numPr>
                <w:ilvl w:val="0"/>
                <w:numId w:val="1"/>
              </w:numPr>
              <w:autoSpaceDE w:val="0"/>
              <w:autoSpaceDN w:val="0"/>
              <w:adjustRightInd w:val="0"/>
              <w:jc w:val="both"/>
              <w:cnfStyle w:val="001000100000"/>
              <w:rPr>
                <w:rFonts w:ascii="Arial" w:eastAsia="Calibri" w:hAnsi="Arial" w:cs="Arial"/>
              </w:rPr>
            </w:pPr>
            <w:r w:rsidRPr="008C5B68">
              <w:rPr>
                <w:rFonts w:ascii="Arial" w:eastAsia="Calibri" w:hAnsi="Arial" w:cs="Arial"/>
                <w:b w:val="0"/>
              </w:rPr>
              <w:t xml:space="preserve">Algunos de los </w:t>
            </w:r>
            <w:proofErr w:type="spellStart"/>
            <w:r w:rsidRPr="008C5B68">
              <w:rPr>
                <w:rFonts w:ascii="Arial" w:eastAsia="Calibri" w:hAnsi="Arial" w:cs="Arial"/>
                <w:b w:val="0"/>
              </w:rPr>
              <w:t>principalesprocesos</w:t>
            </w:r>
            <w:proofErr w:type="spellEnd"/>
            <w:r w:rsidRPr="008C5B68">
              <w:rPr>
                <w:rFonts w:ascii="Arial" w:eastAsia="Calibri" w:hAnsi="Arial" w:cs="Arial"/>
                <w:b w:val="0"/>
              </w:rPr>
              <w:t xml:space="preserve"> políticos del siglo XIX en Colombia </w:t>
            </w:r>
            <w:r w:rsidRPr="008C5B68">
              <w:rPr>
                <w:rFonts w:ascii="Arial" w:eastAsia="Calibri" w:hAnsi="Arial" w:cs="Arial"/>
                <w:b w:val="0"/>
              </w:rPr>
              <w:lastRenderedPageBreak/>
              <w:t>(federalismo, centralismo, radicalismo liberal, Regeneración...</w:t>
            </w:r>
            <w:r w:rsidRPr="008C5B68">
              <w:rPr>
                <w:rFonts w:ascii="Arial" w:eastAsia="Calibri" w:hAnsi="Arial" w:cs="Arial"/>
              </w:rPr>
              <w:t>)</w:t>
            </w:r>
          </w:p>
        </w:tc>
        <w:tc>
          <w:tcPr>
            <w:tcW w:w="4622" w:type="dxa"/>
            <w:tcBorders>
              <w:top w:val="single" w:sz="4" w:space="0" w:color="auto"/>
              <w:left w:val="single" w:sz="4" w:space="0" w:color="auto"/>
              <w:bottom w:val="single" w:sz="4" w:space="0" w:color="auto"/>
              <w:right w:val="single" w:sz="4" w:space="0" w:color="auto"/>
            </w:tcBorders>
            <w:shd w:val="clear" w:color="auto" w:fill="66FF99"/>
            <w:hideMark/>
            <w:tcPrChange w:id="25" w:author="ISABEL&amp;PILI" w:date="2012-04-11T09:53:00Z">
              <w:tcPr>
                <w:tcW w:w="4622" w:type="dxa"/>
                <w:tcBorders>
                  <w:top w:val="single" w:sz="4" w:space="0" w:color="auto"/>
                  <w:left w:val="single" w:sz="4" w:space="0" w:color="auto"/>
                  <w:bottom w:val="single" w:sz="4" w:space="0" w:color="auto"/>
                  <w:right w:val="single" w:sz="4" w:space="0" w:color="auto"/>
                </w:tcBorders>
                <w:hideMark/>
              </w:tcPr>
            </w:tcPrChange>
          </w:tcPr>
          <w:p w:rsidR="00B13D71" w:rsidRPr="008C5B68" w:rsidRDefault="00B13D71" w:rsidP="00C57688">
            <w:pPr>
              <w:jc w:val="both"/>
              <w:cnfStyle w:val="000000100000"/>
              <w:rPr>
                <w:rFonts w:ascii="Arial" w:eastAsia="Calibri" w:hAnsi="Arial" w:cs="Arial"/>
                <w:b/>
              </w:rPr>
            </w:pPr>
            <w:r w:rsidRPr="00EA3956">
              <w:rPr>
                <w:rFonts w:ascii="Arial" w:eastAsia="Calibri" w:hAnsi="Arial" w:cs="Arial"/>
                <w:b/>
              </w:rPr>
              <w:lastRenderedPageBreak/>
              <w:t xml:space="preserve">Formulo </w:t>
            </w:r>
          </w:p>
          <w:p w:rsidR="00B13D71" w:rsidRPr="00EA3956" w:rsidRDefault="00B13D71" w:rsidP="00C57688">
            <w:pPr>
              <w:jc w:val="both"/>
              <w:cnfStyle w:val="000000100000"/>
              <w:rPr>
                <w:rFonts w:ascii="Arial" w:eastAsia="Calibri" w:hAnsi="Arial" w:cs="Arial"/>
              </w:rPr>
            </w:pPr>
            <w:r w:rsidRPr="008C5B68">
              <w:rPr>
                <w:rFonts w:ascii="Arial" w:eastAsia="Calibri" w:hAnsi="Arial" w:cs="Arial"/>
              </w:rPr>
              <w:t>P</w:t>
            </w:r>
            <w:r w:rsidRPr="00EA3956">
              <w:rPr>
                <w:rFonts w:ascii="Arial" w:eastAsia="Calibri" w:hAnsi="Arial" w:cs="Arial"/>
              </w:rPr>
              <w:t>reguntas acerca de hechos políticos, económicos sociales y culturales.</w:t>
            </w:r>
          </w:p>
        </w:tc>
        <w:tc>
          <w:tcPr>
            <w:tcW w:w="4485" w:type="dxa"/>
            <w:tcBorders>
              <w:top w:val="single" w:sz="4" w:space="0" w:color="auto"/>
              <w:left w:val="single" w:sz="4" w:space="0" w:color="auto"/>
              <w:bottom w:val="single" w:sz="4" w:space="0" w:color="auto"/>
              <w:right w:val="single" w:sz="4" w:space="0" w:color="auto"/>
            </w:tcBorders>
            <w:shd w:val="clear" w:color="auto" w:fill="66FF99"/>
            <w:tcPrChange w:id="26" w:author="ISABEL&amp;PILI" w:date="2012-04-11T09:53:00Z">
              <w:tcPr>
                <w:tcW w:w="4485" w:type="dxa"/>
                <w:tcBorders>
                  <w:top w:val="single" w:sz="4" w:space="0" w:color="auto"/>
                  <w:left w:val="single" w:sz="4" w:space="0" w:color="auto"/>
                  <w:bottom w:val="single" w:sz="4" w:space="0" w:color="auto"/>
                  <w:right w:val="single" w:sz="4" w:space="0" w:color="auto"/>
                </w:tcBorders>
              </w:tcPr>
            </w:tcPrChange>
          </w:tcPr>
          <w:p w:rsidR="00B13D71" w:rsidRPr="00EA3956" w:rsidRDefault="00B13D71" w:rsidP="00C57688">
            <w:pPr>
              <w:autoSpaceDE w:val="0"/>
              <w:autoSpaceDN w:val="0"/>
              <w:adjustRightInd w:val="0"/>
              <w:jc w:val="both"/>
              <w:cnfStyle w:val="000000100000"/>
              <w:rPr>
                <w:rFonts w:ascii="Arial" w:eastAsia="Calibri" w:hAnsi="Arial" w:cs="Arial"/>
                <w:b/>
              </w:rPr>
            </w:pPr>
            <w:r w:rsidRPr="00EA3956">
              <w:rPr>
                <w:rFonts w:ascii="Arial" w:eastAsia="Calibri" w:hAnsi="Arial" w:cs="Arial"/>
                <w:b/>
              </w:rPr>
              <w:t>Reconozco</w:t>
            </w:r>
          </w:p>
          <w:p w:rsidR="00B13D71" w:rsidRPr="008C5B68" w:rsidRDefault="00B13D71" w:rsidP="00C57688">
            <w:pPr>
              <w:autoSpaceDE w:val="0"/>
              <w:autoSpaceDN w:val="0"/>
              <w:adjustRightInd w:val="0"/>
              <w:jc w:val="both"/>
              <w:cnfStyle w:val="000000100000"/>
              <w:rPr>
                <w:rFonts w:ascii="Arial" w:eastAsia="Calibri" w:hAnsi="Arial" w:cs="Arial"/>
              </w:rPr>
            </w:pPr>
            <w:r w:rsidRPr="008C5B68">
              <w:rPr>
                <w:rFonts w:ascii="Arial" w:eastAsia="Calibri" w:hAnsi="Arial" w:cs="Arial"/>
              </w:rPr>
              <w:t>Q</w:t>
            </w:r>
            <w:r w:rsidRPr="00EA3956">
              <w:rPr>
                <w:rFonts w:ascii="Arial" w:eastAsia="Calibri" w:hAnsi="Arial" w:cs="Arial"/>
              </w:rPr>
              <w:t>ue los fenómenos sociales pueden observarse desde diversos puntos de vista (visiones e intereses).</w:t>
            </w:r>
          </w:p>
          <w:p w:rsidR="00B13D71" w:rsidRPr="00EA3956" w:rsidRDefault="00B13D71" w:rsidP="00C57688">
            <w:pPr>
              <w:autoSpaceDE w:val="0"/>
              <w:autoSpaceDN w:val="0"/>
              <w:adjustRightInd w:val="0"/>
              <w:jc w:val="both"/>
              <w:cnfStyle w:val="000000100000"/>
              <w:rPr>
                <w:rFonts w:ascii="Arial" w:eastAsia="Calibri" w:hAnsi="Arial" w:cs="Arial"/>
              </w:rPr>
            </w:pPr>
            <w:r w:rsidRPr="008C5B68">
              <w:rPr>
                <w:rFonts w:ascii="Arial" w:eastAsia="Calibri" w:hAnsi="Arial" w:cs="Arial"/>
              </w:rPr>
              <w:t>Q</w:t>
            </w:r>
            <w:r w:rsidRPr="00EA3956">
              <w:rPr>
                <w:rFonts w:ascii="Arial" w:eastAsia="Calibri" w:hAnsi="Arial" w:cs="Arial"/>
              </w:rPr>
              <w:t xml:space="preserve">ue los derechos fundamentales de las personas están por encima de su género, su </w:t>
            </w:r>
            <w:proofErr w:type="spellStart"/>
            <w:r w:rsidRPr="00EA3956">
              <w:rPr>
                <w:rFonts w:ascii="Arial" w:eastAsia="Calibri" w:hAnsi="Arial" w:cs="Arial"/>
              </w:rPr>
              <w:t>ﬁliación</w:t>
            </w:r>
            <w:proofErr w:type="spellEnd"/>
            <w:r w:rsidRPr="00EA3956">
              <w:rPr>
                <w:rFonts w:ascii="Arial" w:eastAsia="Calibri" w:hAnsi="Arial" w:cs="Arial"/>
              </w:rPr>
              <w:t xml:space="preserve"> política, religión, etnia…</w:t>
            </w:r>
          </w:p>
          <w:p w:rsidR="00B13D71" w:rsidRPr="00EA3956" w:rsidRDefault="00B13D71" w:rsidP="00C57688">
            <w:pPr>
              <w:autoSpaceDE w:val="0"/>
              <w:autoSpaceDN w:val="0"/>
              <w:adjustRightInd w:val="0"/>
              <w:jc w:val="both"/>
              <w:cnfStyle w:val="000000100000"/>
              <w:rPr>
                <w:rFonts w:ascii="Arial" w:eastAsia="Calibri" w:hAnsi="Arial" w:cs="Arial"/>
              </w:rPr>
            </w:pPr>
            <w:r w:rsidRPr="008C5B68">
              <w:rPr>
                <w:rFonts w:ascii="Arial" w:eastAsia="Calibri" w:hAnsi="Arial" w:cs="Arial"/>
              </w:rPr>
              <w:t>L</w:t>
            </w:r>
            <w:r w:rsidRPr="00EA3956">
              <w:rPr>
                <w:rFonts w:ascii="Arial" w:eastAsia="Calibri" w:hAnsi="Arial" w:cs="Arial"/>
              </w:rPr>
              <w:t>a importancia del patrimonio cultural y contribuyo con su preservación.</w:t>
            </w:r>
          </w:p>
        </w:tc>
      </w:tr>
      <w:tr w:rsidR="00B13D71" w:rsidRPr="00EA3956" w:rsidTr="00C57688">
        <w:trPr>
          <w:cnfStyle w:val="000000010000"/>
          <w:trHeight w:val="724"/>
        </w:trPr>
        <w:tc>
          <w:tcPr>
            <w:cnfStyle w:val="001000000000"/>
            <w:tcW w:w="4500" w:type="dxa"/>
            <w:tcBorders>
              <w:top w:val="single" w:sz="4" w:space="0" w:color="auto"/>
              <w:left w:val="single" w:sz="4" w:space="0" w:color="auto"/>
              <w:bottom w:val="single" w:sz="4" w:space="0" w:color="auto"/>
              <w:right w:val="single" w:sz="4" w:space="0" w:color="auto"/>
            </w:tcBorders>
            <w:hideMark/>
          </w:tcPr>
          <w:p w:rsidR="00B13D71" w:rsidRPr="008C5B68" w:rsidRDefault="00B13D71" w:rsidP="00C57688">
            <w:pPr>
              <w:pStyle w:val="Prrafodelista"/>
              <w:autoSpaceDE w:val="0"/>
              <w:autoSpaceDN w:val="0"/>
              <w:adjustRightInd w:val="0"/>
              <w:jc w:val="both"/>
              <w:rPr>
                <w:rFonts w:ascii="Arial" w:eastAsia="Calibri" w:hAnsi="Arial" w:cs="Arial"/>
              </w:rPr>
            </w:pPr>
            <w:proofErr w:type="spellStart"/>
            <w:r w:rsidRPr="008C5B68">
              <w:rPr>
                <w:rFonts w:ascii="Arial" w:eastAsia="Calibri" w:hAnsi="Arial" w:cs="Arial"/>
              </w:rPr>
              <w:lastRenderedPageBreak/>
              <w:t>Identiﬁco</w:t>
            </w:r>
            <w:proofErr w:type="spellEnd"/>
            <w:r w:rsidRPr="008C5B68">
              <w:rPr>
                <w:rFonts w:ascii="Arial" w:eastAsia="Calibri" w:hAnsi="Arial" w:cs="Arial"/>
              </w:rPr>
              <w:t xml:space="preserve"> y estudio </w:t>
            </w:r>
          </w:p>
          <w:p w:rsidR="00B13D71" w:rsidRPr="008C5B68" w:rsidRDefault="00B13D71" w:rsidP="00C57688">
            <w:pPr>
              <w:pStyle w:val="Prrafodelista"/>
              <w:autoSpaceDE w:val="0"/>
              <w:autoSpaceDN w:val="0"/>
              <w:adjustRightInd w:val="0"/>
              <w:jc w:val="both"/>
              <w:rPr>
                <w:rFonts w:ascii="Arial" w:eastAsia="Calibri" w:hAnsi="Arial" w:cs="Arial"/>
                <w:b w:val="0"/>
              </w:rPr>
            </w:pPr>
            <w:r w:rsidRPr="008C5B68">
              <w:rPr>
                <w:rFonts w:ascii="Arial" w:eastAsia="Calibri" w:hAnsi="Arial" w:cs="Arial"/>
                <w:b w:val="0"/>
              </w:rPr>
              <w:t xml:space="preserve">Diversos aspectos de interés para las ciencias sociales (ubicación </w:t>
            </w:r>
            <w:proofErr w:type="spellStart"/>
            <w:r w:rsidRPr="008C5B68">
              <w:rPr>
                <w:rFonts w:ascii="Arial" w:eastAsia="Calibri" w:hAnsi="Arial" w:cs="Arial"/>
                <w:b w:val="0"/>
              </w:rPr>
              <w:t>geográﬁca</w:t>
            </w:r>
            <w:proofErr w:type="spellEnd"/>
            <w:r w:rsidRPr="008C5B68">
              <w:rPr>
                <w:rFonts w:ascii="Arial" w:eastAsia="Calibri" w:hAnsi="Arial" w:cs="Arial"/>
                <w:b w:val="0"/>
              </w:rPr>
              <w:t>, evolución histórica, organización política, económica, social y cultural…).</w:t>
            </w:r>
          </w:p>
        </w:tc>
        <w:tc>
          <w:tcPr>
            <w:tcW w:w="4622" w:type="dxa"/>
            <w:tcBorders>
              <w:top w:val="single" w:sz="4" w:space="0" w:color="auto"/>
              <w:left w:val="single" w:sz="4" w:space="0" w:color="auto"/>
              <w:bottom w:val="single" w:sz="4" w:space="0" w:color="auto"/>
              <w:right w:val="single" w:sz="4" w:space="0" w:color="auto"/>
            </w:tcBorders>
            <w:hideMark/>
          </w:tcPr>
          <w:p w:rsidR="00B13D71" w:rsidRPr="008C5B68" w:rsidRDefault="00B13D71" w:rsidP="00C57688">
            <w:pPr>
              <w:jc w:val="both"/>
              <w:cnfStyle w:val="000000010000"/>
              <w:rPr>
                <w:rFonts w:ascii="Arial" w:eastAsia="Calibri" w:hAnsi="Arial" w:cs="Arial"/>
              </w:rPr>
            </w:pPr>
            <w:r w:rsidRPr="00EA3956">
              <w:rPr>
                <w:rFonts w:ascii="Arial" w:eastAsia="Calibri" w:hAnsi="Arial" w:cs="Arial"/>
                <w:b/>
              </w:rPr>
              <w:t>Planteo</w:t>
            </w:r>
          </w:p>
          <w:p w:rsidR="00B13D71" w:rsidRPr="00EA3956" w:rsidRDefault="00B13D71" w:rsidP="00C57688">
            <w:pPr>
              <w:jc w:val="both"/>
              <w:cnfStyle w:val="000000010000"/>
              <w:rPr>
                <w:rFonts w:ascii="Arial" w:eastAsia="Calibri" w:hAnsi="Arial" w:cs="Arial"/>
              </w:rPr>
            </w:pPr>
            <w:r w:rsidRPr="008C5B68">
              <w:rPr>
                <w:rFonts w:ascii="Arial" w:eastAsia="Calibri" w:hAnsi="Arial" w:cs="Arial"/>
              </w:rPr>
              <w:t>H</w:t>
            </w:r>
            <w:r w:rsidRPr="00EA3956">
              <w:rPr>
                <w:rFonts w:ascii="Arial" w:eastAsia="Calibri" w:hAnsi="Arial" w:cs="Arial"/>
              </w:rPr>
              <w:t>ipótesis que respondan provisionalmente estas preguntas.</w:t>
            </w:r>
          </w:p>
        </w:tc>
        <w:tc>
          <w:tcPr>
            <w:tcW w:w="4485" w:type="dxa"/>
            <w:tcBorders>
              <w:top w:val="single" w:sz="4" w:space="0" w:color="auto"/>
              <w:left w:val="single" w:sz="4" w:space="0" w:color="auto"/>
              <w:bottom w:val="single" w:sz="4" w:space="0" w:color="auto"/>
              <w:right w:val="single" w:sz="4" w:space="0" w:color="auto"/>
            </w:tcBorders>
            <w:hideMark/>
          </w:tcPr>
          <w:p w:rsidR="00B13D71" w:rsidRPr="008C5B68" w:rsidRDefault="00B13D71" w:rsidP="00C57688">
            <w:pPr>
              <w:autoSpaceDE w:val="0"/>
              <w:autoSpaceDN w:val="0"/>
              <w:adjustRightInd w:val="0"/>
              <w:jc w:val="both"/>
              <w:cnfStyle w:val="000000010000"/>
              <w:rPr>
                <w:rFonts w:ascii="Arial" w:eastAsia="Calibri" w:hAnsi="Arial" w:cs="Arial"/>
                <w:b/>
              </w:rPr>
            </w:pPr>
            <w:r w:rsidRPr="00EA3956">
              <w:rPr>
                <w:rFonts w:ascii="Arial" w:eastAsia="Calibri" w:hAnsi="Arial" w:cs="Arial"/>
                <w:b/>
              </w:rPr>
              <w:t xml:space="preserve">Respeto </w:t>
            </w:r>
          </w:p>
          <w:p w:rsidR="00B13D71" w:rsidRPr="00EA3956" w:rsidRDefault="00B13D71" w:rsidP="00C57688">
            <w:pPr>
              <w:autoSpaceDE w:val="0"/>
              <w:autoSpaceDN w:val="0"/>
              <w:adjustRightInd w:val="0"/>
              <w:jc w:val="both"/>
              <w:cnfStyle w:val="000000010000"/>
              <w:rPr>
                <w:rFonts w:ascii="Arial" w:eastAsia="Calibri" w:hAnsi="Arial" w:cs="Arial"/>
              </w:rPr>
            </w:pPr>
            <w:r w:rsidRPr="008C5B68">
              <w:rPr>
                <w:rFonts w:ascii="Arial" w:eastAsia="Calibri" w:hAnsi="Arial" w:cs="Arial"/>
              </w:rPr>
              <w:t>D</w:t>
            </w:r>
            <w:r w:rsidRPr="00EA3956">
              <w:rPr>
                <w:rFonts w:ascii="Arial" w:eastAsia="Calibri" w:hAnsi="Arial" w:cs="Arial"/>
              </w:rPr>
              <w:t>iferentes posturas frente a los fenómenos sociales.</w:t>
            </w:r>
          </w:p>
        </w:tc>
      </w:tr>
      <w:tr w:rsidR="00B13D71" w:rsidRPr="008C5B68" w:rsidTr="00C57688">
        <w:trPr>
          <w:cnfStyle w:val="000000100000"/>
          <w:trHeight w:val="144"/>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autoSpaceDE w:val="0"/>
              <w:autoSpaceDN w:val="0"/>
              <w:adjustRightInd w:val="0"/>
              <w:jc w:val="both"/>
              <w:rPr>
                <w:rFonts w:ascii="Arial" w:eastAsia="Calibri" w:hAnsi="Arial" w:cs="Arial"/>
              </w:rPr>
            </w:pPr>
            <w:r w:rsidRPr="008C5B68">
              <w:rPr>
                <w:rFonts w:ascii="Arial" w:eastAsia="Calibri" w:hAnsi="Arial" w:cs="Arial"/>
              </w:rPr>
              <w:t xml:space="preserve">Reconozco </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Múltiples relaciones entre eventos históricos: sus causas, sus consecuencias y su incidencia en la vida de los diferentes agentes y grupos involucrados</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En los hechos históricos, complejas relaciones sociales políticas, económicas y culturales.</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 xml:space="preserve">En el pasado y en la actualidad, el aporte de algunas tradiciones artísticas y saberes </w:t>
            </w:r>
            <w:proofErr w:type="spellStart"/>
            <w:r w:rsidRPr="008C5B68">
              <w:rPr>
                <w:rFonts w:ascii="Arial" w:eastAsia="Calibri" w:hAnsi="Arial" w:cs="Arial"/>
                <w:b w:val="0"/>
              </w:rPr>
              <w:t>cientíﬁcos</w:t>
            </w:r>
            <w:proofErr w:type="spellEnd"/>
            <w:r w:rsidRPr="008C5B68">
              <w:rPr>
                <w:rFonts w:ascii="Arial" w:eastAsia="Calibri" w:hAnsi="Arial" w:cs="Arial"/>
                <w:b w:val="0"/>
              </w:rPr>
              <w:t xml:space="preserve"> de diferentes grupos étnicos colombianos a nuestra identidad.</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rPr>
            </w:pPr>
            <w:r w:rsidRPr="008C5B68">
              <w:rPr>
                <w:rFonts w:ascii="Arial" w:eastAsia="Calibri" w:hAnsi="Arial" w:cs="Arial"/>
                <w:b w:val="0"/>
              </w:rPr>
              <w:t>En el pago de los impuestos una forma importante de solidaridad ciudadana</w:t>
            </w:r>
          </w:p>
        </w:tc>
        <w:tc>
          <w:tcPr>
            <w:tcW w:w="4622"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autoSpaceDE w:val="0"/>
              <w:autoSpaceDN w:val="0"/>
              <w:adjustRightInd w:val="0"/>
              <w:jc w:val="both"/>
              <w:cnfStyle w:val="000000100000"/>
              <w:rPr>
                <w:rFonts w:ascii="Arial" w:eastAsia="Calibri" w:hAnsi="Arial" w:cs="Arial"/>
              </w:rPr>
            </w:pPr>
            <w:r w:rsidRPr="008C5B68">
              <w:rPr>
                <w:rFonts w:ascii="Arial" w:eastAsia="Calibri" w:hAnsi="Arial" w:cs="Arial"/>
                <w:b/>
              </w:rPr>
              <w:t>Hago</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 xml:space="preserve">Planes de búsqueda que incluyan posibles fuentes primarias y secundarias (orales, escritas, </w:t>
            </w:r>
            <w:proofErr w:type="spellStart"/>
            <w:r w:rsidRPr="008C5B68">
              <w:rPr>
                <w:rFonts w:ascii="Arial" w:eastAsia="Calibri" w:hAnsi="Arial" w:cs="Arial"/>
              </w:rPr>
              <w:t>iconográﬁcas</w:t>
            </w:r>
            <w:proofErr w:type="spellEnd"/>
            <w:r w:rsidRPr="008C5B68">
              <w:rPr>
                <w:rFonts w:ascii="Arial" w:eastAsia="Calibri" w:hAnsi="Arial" w:cs="Arial"/>
              </w:rPr>
              <w:t>, virtuales…) y diferentes términos para encontrar información que conteste mis preguntas.</w:t>
            </w:r>
          </w:p>
        </w:tc>
        <w:tc>
          <w:tcPr>
            <w:tcW w:w="4485"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jc w:val="both"/>
              <w:cnfStyle w:val="000000100000"/>
              <w:rPr>
                <w:rFonts w:ascii="Arial" w:eastAsia="Calibri" w:hAnsi="Arial" w:cs="Arial"/>
              </w:rPr>
            </w:pPr>
            <w:r w:rsidRPr="008C5B68">
              <w:rPr>
                <w:rFonts w:ascii="Arial" w:eastAsia="Calibri" w:hAnsi="Arial" w:cs="Arial"/>
                <w:b/>
              </w:rPr>
              <w:t>Participo</w:t>
            </w:r>
          </w:p>
          <w:p w:rsidR="00B13D71" w:rsidRPr="008C5B68" w:rsidRDefault="00B13D71" w:rsidP="00B13D71">
            <w:pPr>
              <w:pStyle w:val="Prrafodelista"/>
              <w:numPr>
                <w:ilvl w:val="0"/>
                <w:numId w:val="2"/>
              </w:numPr>
              <w:jc w:val="both"/>
              <w:cnfStyle w:val="000000100000"/>
              <w:rPr>
                <w:rFonts w:ascii="Arial" w:eastAsia="Calibri" w:hAnsi="Arial" w:cs="Arial"/>
              </w:rPr>
            </w:pPr>
            <w:r w:rsidRPr="008C5B68">
              <w:rPr>
                <w:rFonts w:ascii="Arial" w:eastAsia="Calibri" w:hAnsi="Arial" w:cs="Arial"/>
              </w:rPr>
              <w:t>En discusiones y debates académicos.</w:t>
            </w:r>
          </w:p>
          <w:p w:rsidR="00B13D71" w:rsidRPr="008C5B68" w:rsidRDefault="00B13D71" w:rsidP="00B13D71">
            <w:pPr>
              <w:pStyle w:val="Prrafodelista"/>
              <w:numPr>
                <w:ilvl w:val="0"/>
                <w:numId w:val="2"/>
              </w:numPr>
              <w:jc w:val="both"/>
              <w:cnfStyle w:val="000000100000"/>
              <w:rPr>
                <w:rFonts w:ascii="Arial" w:eastAsia="Calibri" w:hAnsi="Arial" w:cs="Arial"/>
              </w:rPr>
            </w:pPr>
            <w:r w:rsidRPr="008C5B68">
              <w:rPr>
                <w:rFonts w:ascii="Arial" w:eastAsia="Calibri" w:hAnsi="Arial" w:cs="Arial"/>
              </w:rPr>
              <w:t>En la construcción de normas para la convivencia en los grupos a los que pertenezco (familia, colegio, barrio...) y las acato.</w:t>
            </w:r>
          </w:p>
        </w:tc>
      </w:tr>
      <w:tr w:rsidR="00B13D71" w:rsidRPr="00EA3956" w:rsidTr="00C57688">
        <w:trPr>
          <w:cnfStyle w:val="000000010000"/>
          <w:trHeight w:val="144"/>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autoSpaceDE w:val="0"/>
              <w:autoSpaceDN w:val="0"/>
              <w:adjustRightInd w:val="0"/>
              <w:jc w:val="both"/>
              <w:rPr>
                <w:rFonts w:ascii="Arial" w:eastAsia="Calibri" w:hAnsi="Arial" w:cs="Arial"/>
              </w:rPr>
            </w:pPr>
            <w:r w:rsidRPr="008C5B68">
              <w:rPr>
                <w:rFonts w:ascii="Arial" w:eastAsia="Calibri" w:hAnsi="Arial" w:cs="Arial"/>
              </w:rPr>
              <w:t>Cito</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rPr>
            </w:pPr>
            <w:r w:rsidRPr="008C5B68">
              <w:rPr>
                <w:rFonts w:ascii="Arial" w:eastAsia="Calibri" w:hAnsi="Arial" w:cs="Arial"/>
                <w:b w:val="0"/>
              </w:rPr>
              <w:t>Adecuadamente las diferentes fuentes de la información obtenida</w:t>
            </w:r>
            <w:r w:rsidRPr="008C5B68">
              <w:rPr>
                <w:rFonts w:ascii="Arial" w:eastAsia="Calibri" w:hAnsi="Arial" w:cs="Arial"/>
              </w:rPr>
              <w:t>.</w:t>
            </w:r>
          </w:p>
        </w:tc>
        <w:tc>
          <w:tcPr>
            <w:tcW w:w="4622"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jc w:val="both"/>
              <w:cnfStyle w:val="000000010000"/>
              <w:rPr>
                <w:rFonts w:ascii="Arial" w:eastAsia="Calibri" w:hAnsi="Arial" w:cs="Arial"/>
                <w:b/>
              </w:rPr>
            </w:pPr>
            <w:r w:rsidRPr="008C5B68">
              <w:rPr>
                <w:rFonts w:ascii="Arial" w:eastAsia="Calibri" w:hAnsi="Arial" w:cs="Arial"/>
                <w:b/>
              </w:rPr>
              <w:t>Recolecto y registro</w:t>
            </w:r>
          </w:p>
          <w:p w:rsidR="00B13D71" w:rsidRPr="008C5B68" w:rsidRDefault="00B13D71" w:rsidP="00B13D71">
            <w:pPr>
              <w:pStyle w:val="Prrafodelista"/>
              <w:numPr>
                <w:ilvl w:val="0"/>
                <w:numId w:val="2"/>
              </w:numPr>
              <w:jc w:val="both"/>
              <w:cnfStyle w:val="000000010000"/>
              <w:rPr>
                <w:rFonts w:ascii="Arial" w:eastAsia="Calibri" w:hAnsi="Arial" w:cs="Arial"/>
              </w:rPr>
            </w:pPr>
            <w:r w:rsidRPr="008C5B68">
              <w:rPr>
                <w:rFonts w:ascii="Arial" w:eastAsia="Calibri" w:hAnsi="Arial" w:cs="Arial"/>
              </w:rPr>
              <w:t>La información que obtengo de diferentes fuentes.</w:t>
            </w:r>
          </w:p>
        </w:tc>
        <w:tc>
          <w:tcPr>
            <w:tcW w:w="4485"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jc w:val="both"/>
              <w:cnfStyle w:val="000000010000"/>
              <w:rPr>
                <w:rFonts w:ascii="Arial" w:eastAsia="Calibri" w:hAnsi="Arial" w:cs="Arial"/>
              </w:rPr>
            </w:pPr>
            <w:r w:rsidRPr="008C5B68">
              <w:rPr>
                <w:rFonts w:ascii="Arial" w:eastAsia="Calibri" w:hAnsi="Arial" w:cs="Arial"/>
                <w:b/>
              </w:rPr>
              <w:t>Asumo</w:t>
            </w:r>
          </w:p>
          <w:p w:rsidR="00B13D71" w:rsidRPr="008C5B68" w:rsidRDefault="00B13D71" w:rsidP="00B13D71">
            <w:pPr>
              <w:pStyle w:val="Prrafodelista"/>
              <w:numPr>
                <w:ilvl w:val="0"/>
                <w:numId w:val="2"/>
              </w:numPr>
              <w:jc w:val="both"/>
              <w:cnfStyle w:val="000000010000"/>
              <w:rPr>
                <w:rFonts w:ascii="Arial" w:eastAsia="Calibri" w:hAnsi="Arial" w:cs="Arial"/>
              </w:rPr>
            </w:pPr>
            <w:r w:rsidRPr="008C5B68">
              <w:rPr>
                <w:rFonts w:ascii="Arial" w:eastAsia="Calibri" w:hAnsi="Arial" w:cs="Arial"/>
              </w:rPr>
              <w:t>Una posición crítica frente a situaciones de discriminación y abuso por irrespeto a las posiciones ideológicas y propongo formas de cambiarlas.</w:t>
            </w:r>
          </w:p>
          <w:p w:rsidR="00B13D71" w:rsidRPr="008C5B68" w:rsidRDefault="00B13D71" w:rsidP="00B13D71">
            <w:pPr>
              <w:pStyle w:val="Prrafodelista"/>
              <w:numPr>
                <w:ilvl w:val="0"/>
                <w:numId w:val="2"/>
              </w:numPr>
              <w:jc w:val="both"/>
              <w:cnfStyle w:val="000000010000"/>
              <w:rPr>
                <w:rFonts w:ascii="Arial" w:eastAsia="Calibri" w:hAnsi="Arial" w:cs="Arial"/>
              </w:rPr>
            </w:pPr>
            <w:r w:rsidRPr="008C5B68">
              <w:rPr>
                <w:rFonts w:ascii="Arial" w:eastAsia="Calibri" w:hAnsi="Arial" w:cs="Arial"/>
              </w:rPr>
              <w:t xml:space="preserve">Una posición crítica frente al deterioro del medio ambiente y </w:t>
            </w:r>
            <w:r w:rsidRPr="008C5B68">
              <w:rPr>
                <w:rFonts w:ascii="Arial" w:eastAsia="Calibri" w:hAnsi="Arial" w:cs="Arial"/>
              </w:rPr>
              <w:lastRenderedPageBreak/>
              <w:t>participo en su conservación.</w:t>
            </w:r>
          </w:p>
        </w:tc>
      </w:tr>
      <w:tr w:rsidR="00B13D71" w:rsidRPr="008C5B68" w:rsidTr="00C57688">
        <w:trPr>
          <w:cnfStyle w:val="000000100000"/>
          <w:trHeight w:val="144"/>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13D71" w:rsidRPr="008C5B68" w:rsidRDefault="00B13D71" w:rsidP="00C57688">
            <w:pPr>
              <w:autoSpaceDE w:val="0"/>
              <w:autoSpaceDN w:val="0"/>
              <w:adjustRightInd w:val="0"/>
              <w:jc w:val="both"/>
              <w:rPr>
                <w:rFonts w:ascii="Arial" w:eastAsia="Calibri" w:hAnsi="Arial" w:cs="Arial"/>
                <w:b w:val="0"/>
              </w:rPr>
            </w:pPr>
            <w:r w:rsidRPr="008C5B68">
              <w:rPr>
                <w:rFonts w:ascii="Arial" w:eastAsia="Calibri" w:hAnsi="Arial" w:cs="Arial"/>
                <w:b w:val="0"/>
              </w:rPr>
              <w:lastRenderedPageBreak/>
              <w:t xml:space="preserve">Explico </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Las principales características de algunas revoluciones de los siglos XVIII y XIX (Revolución Francesa, Revolución Industrial...).</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 xml:space="preserve">La </w:t>
            </w:r>
            <w:proofErr w:type="spellStart"/>
            <w:r w:rsidRPr="008C5B68">
              <w:rPr>
                <w:rFonts w:ascii="Arial" w:eastAsia="Calibri" w:hAnsi="Arial" w:cs="Arial"/>
                <w:b w:val="0"/>
              </w:rPr>
              <w:t>inﬂuencia</w:t>
            </w:r>
            <w:proofErr w:type="spellEnd"/>
            <w:r w:rsidRPr="008C5B68">
              <w:rPr>
                <w:rFonts w:ascii="Arial" w:eastAsia="Calibri" w:hAnsi="Arial" w:cs="Arial"/>
                <w:b w:val="0"/>
              </w:rPr>
              <w:t xml:space="preserve"> de estas revoluciones en algunos procesos sociales, políticos y económicos posteriores en Colombia y América Latina</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Algunas de las condiciones sociales, económicas, políticas y culturales que dieron origen a los procesos de independencia de los pueblos americanos.</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Algunos de los grandes cambios sociales que se dieron en Colombia entre los siglos XIX y primera mitad del XX (abolición de la esclavitud, surgimiento de movimientos obreros...).</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 xml:space="preserve">La manera como el medio ambiente </w:t>
            </w:r>
            <w:proofErr w:type="spellStart"/>
            <w:r w:rsidRPr="008C5B68">
              <w:rPr>
                <w:rFonts w:ascii="Arial" w:eastAsia="Calibri" w:hAnsi="Arial" w:cs="Arial"/>
                <w:b w:val="0"/>
              </w:rPr>
              <w:t>inﬂuye</w:t>
            </w:r>
            <w:proofErr w:type="spellEnd"/>
            <w:r w:rsidRPr="008C5B68">
              <w:rPr>
                <w:rFonts w:ascii="Arial" w:eastAsia="Calibri" w:hAnsi="Arial" w:cs="Arial"/>
                <w:b w:val="0"/>
              </w:rPr>
              <w:t xml:space="preserve"> en el tipo de organización social y económica que se da en las regiones de Colombia- o el impacto de las migraciones y desplazamientos humanos en la vida política, económica, social y cultural de nuestro país en el siglo XIX y la primera mitad del siglo XX y lo comparo con los de la actualidad.</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 xml:space="preserve">Las políticas que orientaron la economía colombiana a lo largo </w:t>
            </w:r>
            <w:r w:rsidRPr="008C5B68">
              <w:rPr>
                <w:rFonts w:ascii="Arial" w:eastAsia="Calibri" w:hAnsi="Arial" w:cs="Arial"/>
                <w:b w:val="0"/>
              </w:rPr>
              <w:lastRenderedPageBreak/>
              <w:t>del siglo XIX y primera mitad del XX (proteccionismo, liberalismo económico...).</w:t>
            </w:r>
          </w:p>
        </w:tc>
        <w:tc>
          <w:tcPr>
            <w:tcW w:w="4622"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B13D71" w:rsidRPr="008C5B68" w:rsidRDefault="00B13D71" w:rsidP="00C57688">
            <w:pPr>
              <w:jc w:val="both"/>
              <w:cnfStyle w:val="000000100000"/>
              <w:rPr>
                <w:rFonts w:ascii="Arial" w:eastAsia="Calibri" w:hAnsi="Arial" w:cs="Arial"/>
              </w:rPr>
            </w:pPr>
            <w:proofErr w:type="spellStart"/>
            <w:r w:rsidRPr="008C5B68">
              <w:rPr>
                <w:rFonts w:ascii="Arial" w:eastAsia="Calibri" w:hAnsi="Arial" w:cs="Arial"/>
                <w:b/>
              </w:rPr>
              <w:lastRenderedPageBreak/>
              <w:t>Clasiﬁco</w:t>
            </w:r>
            <w:proofErr w:type="spellEnd"/>
          </w:p>
          <w:p w:rsidR="00B13D71" w:rsidRPr="008C5B68" w:rsidRDefault="00B13D71" w:rsidP="00B13D71">
            <w:pPr>
              <w:pStyle w:val="Prrafodelista"/>
              <w:numPr>
                <w:ilvl w:val="0"/>
                <w:numId w:val="2"/>
              </w:numPr>
              <w:jc w:val="both"/>
              <w:cnfStyle w:val="000000100000"/>
              <w:rPr>
                <w:rFonts w:ascii="Arial" w:eastAsia="Calibri" w:hAnsi="Arial" w:cs="Arial"/>
              </w:rPr>
            </w:pPr>
            <w:r w:rsidRPr="008C5B68">
              <w:rPr>
                <w:rFonts w:ascii="Arial" w:eastAsia="Calibri" w:hAnsi="Arial" w:cs="Arial"/>
              </w:rPr>
              <w:t xml:space="preserve">Las fuentes que utilizo (en primarias o secundarias, y en orales, escritas, </w:t>
            </w:r>
            <w:proofErr w:type="spellStart"/>
            <w:r w:rsidRPr="008C5B68">
              <w:rPr>
                <w:rFonts w:ascii="Arial" w:eastAsia="Calibri" w:hAnsi="Arial" w:cs="Arial"/>
              </w:rPr>
              <w:t>iconográﬁcas</w:t>
            </w:r>
            <w:proofErr w:type="spellEnd"/>
            <w:r w:rsidRPr="008C5B68">
              <w:rPr>
                <w:rFonts w:ascii="Arial" w:eastAsia="Calibri" w:hAnsi="Arial" w:cs="Arial"/>
              </w:rPr>
              <w:t>, estadísticas…).</w:t>
            </w:r>
          </w:p>
        </w:tc>
        <w:tc>
          <w:tcPr>
            <w:tcW w:w="4485" w:type="dxa"/>
            <w:tcBorders>
              <w:top w:val="single" w:sz="4" w:space="0" w:color="auto"/>
              <w:left w:val="single" w:sz="4" w:space="0" w:color="auto"/>
              <w:bottom w:val="single" w:sz="4" w:space="0" w:color="auto"/>
              <w:right w:val="single" w:sz="4" w:space="0" w:color="auto"/>
            </w:tcBorders>
            <w:shd w:val="clear" w:color="auto" w:fill="FFFFFF" w:themeFill="background1"/>
          </w:tcPr>
          <w:p w:rsidR="00B13D71" w:rsidRPr="008C5B68" w:rsidRDefault="00B13D71" w:rsidP="00C57688">
            <w:pPr>
              <w:jc w:val="both"/>
              <w:cnfStyle w:val="000000100000"/>
              <w:rPr>
                <w:rFonts w:ascii="Arial" w:eastAsia="Calibri" w:hAnsi="Arial" w:cs="Arial"/>
              </w:rPr>
            </w:pPr>
            <w:r w:rsidRPr="008C5B68">
              <w:rPr>
                <w:rFonts w:ascii="Arial" w:eastAsia="Calibri" w:hAnsi="Arial" w:cs="Arial"/>
                <w:b/>
              </w:rPr>
              <w:t>Tomo</w:t>
            </w:r>
          </w:p>
          <w:p w:rsidR="00B13D71" w:rsidRPr="008C5B68" w:rsidRDefault="00B13D71" w:rsidP="00B13D71">
            <w:pPr>
              <w:pStyle w:val="Prrafodelista"/>
              <w:numPr>
                <w:ilvl w:val="0"/>
                <w:numId w:val="2"/>
              </w:numPr>
              <w:jc w:val="both"/>
              <w:cnfStyle w:val="000000100000"/>
              <w:rPr>
                <w:rFonts w:ascii="Arial" w:eastAsia="Calibri" w:hAnsi="Arial" w:cs="Arial"/>
              </w:rPr>
            </w:pPr>
            <w:r w:rsidRPr="008C5B68">
              <w:rPr>
                <w:rFonts w:ascii="Arial" w:eastAsia="Calibri" w:hAnsi="Arial" w:cs="Arial"/>
              </w:rPr>
              <w:t>Decisiones responsables frente al cuidado de mi cuerpo y mis relaciones con los demás.</w:t>
            </w:r>
          </w:p>
          <w:p w:rsidR="00B13D71" w:rsidRPr="008C5B68" w:rsidRDefault="00B13D71" w:rsidP="00C57688">
            <w:pPr>
              <w:jc w:val="both"/>
              <w:cnfStyle w:val="000000100000"/>
              <w:rPr>
                <w:rFonts w:ascii="Arial" w:eastAsia="Calibri" w:hAnsi="Arial" w:cs="Arial"/>
                <w:b/>
              </w:rPr>
            </w:pPr>
            <w:r w:rsidRPr="008C5B68">
              <w:rPr>
                <w:rFonts w:ascii="Arial" w:eastAsia="Calibri" w:hAnsi="Arial" w:cs="Arial"/>
                <w:b/>
              </w:rPr>
              <w:t>Rechazo</w:t>
            </w:r>
          </w:p>
          <w:p w:rsidR="00B13D71" w:rsidRPr="008C5B68" w:rsidRDefault="00B13D71" w:rsidP="00C57688">
            <w:pPr>
              <w:jc w:val="both"/>
              <w:cnfStyle w:val="000000100000"/>
              <w:rPr>
                <w:rFonts w:ascii="Arial" w:eastAsia="Calibri" w:hAnsi="Arial" w:cs="Arial"/>
              </w:rPr>
            </w:pPr>
          </w:p>
          <w:p w:rsidR="00B13D71" w:rsidRPr="008C5B68" w:rsidRDefault="00B13D71" w:rsidP="00B13D71">
            <w:pPr>
              <w:pStyle w:val="Prrafodelista"/>
              <w:numPr>
                <w:ilvl w:val="0"/>
                <w:numId w:val="2"/>
              </w:numPr>
              <w:jc w:val="both"/>
              <w:cnfStyle w:val="000000100000"/>
              <w:rPr>
                <w:rFonts w:ascii="Arial" w:eastAsia="Calibri" w:hAnsi="Arial" w:cs="Arial"/>
              </w:rPr>
            </w:pPr>
            <w:r w:rsidRPr="008C5B68">
              <w:rPr>
                <w:rFonts w:ascii="Arial" w:eastAsia="Calibri" w:hAnsi="Arial" w:cs="Arial"/>
              </w:rPr>
              <w:t>Las situaciones de discriminación y exclusión social en el país; comprendo sus posibles causas y las consecuencias negativas para la sociedad.</w:t>
            </w:r>
          </w:p>
        </w:tc>
      </w:tr>
      <w:tr w:rsidR="00B13D71" w:rsidRPr="00EA3956" w:rsidTr="00C57688">
        <w:trPr>
          <w:cnfStyle w:val="000000010000"/>
          <w:trHeight w:val="144"/>
        </w:trPr>
        <w:tc>
          <w:tcPr>
            <w:cnfStyle w:val="001000000000"/>
            <w:tcW w:w="4500"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autoSpaceDE w:val="0"/>
              <w:autoSpaceDN w:val="0"/>
              <w:adjustRightInd w:val="0"/>
              <w:jc w:val="both"/>
              <w:rPr>
                <w:rFonts w:ascii="Arial" w:eastAsia="Calibri" w:hAnsi="Arial" w:cs="Arial"/>
              </w:rPr>
            </w:pPr>
            <w:r w:rsidRPr="008C5B68">
              <w:rPr>
                <w:rFonts w:ascii="Arial" w:eastAsia="Calibri" w:hAnsi="Arial" w:cs="Arial"/>
              </w:rPr>
              <w:lastRenderedPageBreak/>
              <w:t xml:space="preserve">Describo </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El impacto del proceso de modernización (desarrollo de los medios de comunicación, industrialización, urbanización...) en la organización social, política, económica y cultural de Colombia en el siglo XIX y en la primera mitad del XX.</w:t>
            </w:r>
          </w:p>
          <w:p w:rsidR="00B13D71" w:rsidRPr="008C5B68" w:rsidRDefault="00B13D71" w:rsidP="00B13D71">
            <w:pPr>
              <w:pStyle w:val="Prrafodelista"/>
              <w:numPr>
                <w:ilvl w:val="0"/>
                <w:numId w:val="2"/>
              </w:numPr>
              <w:autoSpaceDE w:val="0"/>
              <w:autoSpaceDN w:val="0"/>
              <w:adjustRightInd w:val="0"/>
              <w:jc w:val="both"/>
              <w:rPr>
                <w:rFonts w:ascii="Arial" w:eastAsia="Calibri" w:hAnsi="Arial" w:cs="Arial"/>
                <w:b w:val="0"/>
              </w:rPr>
            </w:pPr>
            <w:r w:rsidRPr="008C5B68">
              <w:rPr>
                <w:rFonts w:ascii="Arial" w:eastAsia="Calibri" w:hAnsi="Arial" w:cs="Arial"/>
                <w:b w:val="0"/>
              </w:rPr>
              <w:t>Las principales características físicas de los diversos ecosistemas.</w:t>
            </w:r>
          </w:p>
        </w:tc>
        <w:tc>
          <w:tcPr>
            <w:tcW w:w="4622"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jc w:val="both"/>
              <w:cnfStyle w:val="000000010000"/>
              <w:rPr>
                <w:rFonts w:ascii="Arial" w:eastAsia="Calibri" w:hAnsi="Arial" w:cs="Arial"/>
                <w:b/>
              </w:rPr>
            </w:pPr>
            <w:r w:rsidRPr="008C5B68">
              <w:rPr>
                <w:rFonts w:ascii="Arial" w:eastAsia="Calibri" w:hAnsi="Arial" w:cs="Arial"/>
                <w:b/>
              </w:rPr>
              <w:t>Analizo</w:t>
            </w:r>
          </w:p>
          <w:p w:rsidR="00B13D71" w:rsidRPr="008C5B68" w:rsidRDefault="00B13D71" w:rsidP="00B13D71">
            <w:pPr>
              <w:pStyle w:val="Prrafodelista"/>
              <w:numPr>
                <w:ilvl w:val="0"/>
                <w:numId w:val="2"/>
              </w:numPr>
              <w:jc w:val="both"/>
              <w:cnfStyle w:val="000000010000"/>
              <w:rPr>
                <w:rFonts w:ascii="Arial" w:eastAsia="Calibri" w:hAnsi="Arial" w:cs="Arial"/>
              </w:rPr>
            </w:pPr>
            <w:r w:rsidRPr="008C5B68">
              <w:rPr>
                <w:rFonts w:ascii="Arial" w:eastAsia="Calibri" w:hAnsi="Arial" w:cs="Arial"/>
              </w:rPr>
              <w:t xml:space="preserve">Críticamente los documentos que utilizo e </w:t>
            </w:r>
            <w:proofErr w:type="spellStart"/>
            <w:r w:rsidRPr="008C5B68">
              <w:rPr>
                <w:rFonts w:ascii="Arial" w:eastAsia="Calibri" w:hAnsi="Arial" w:cs="Arial"/>
              </w:rPr>
              <w:t>identiﬁco</w:t>
            </w:r>
            <w:proofErr w:type="spellEnd"/>
            <w:r w:rsidRPr="008C5B68">
              <w:rPr>
                <w:rFonts w:ascii="Arial" w:eastAsia="Calibri" w:hAnsi="Arial" w:cs="Arial"/>
              </w:rPr>
              <w:t xml:space="preserve"> sus tesis.</w:t>
            </w:r>
          </w:p>
          <w:p w:rsidR="00B13D71" w:rsidRPr="008C5B68" w:rsidRDefault="00B13D71" w:rsidP="00B13D71">
            <w:pPr>
              <w:pStyle w:val="Prrafodelista"/>
              <w:numPr>
                <w:ilvl w:val="0"/>
                <w:numId w:val="2"/>
              </w:numPr>
              <w:jc w:val="both"/>
              <w:cnfStyle w:val="000000010000"/>
              <w:rPr>
                <w:rFonts w:ascii="Arial" w:eastAsia="Calibri" w:hAnsi="Arial" w:cs="Arial"/>
              </w:rPr>
            </w:pPr>
            <w:r w:rsidRPr="008C5B68">
              <w:rPr>
                <w:rFonts w:ascii="Arial" w:eastAsia="Calibri" w:hAnsi="Arial" w:cs="Arial"/>
              </w:rPr>
              <w:t>Los resultados de mis búsquedas y saco conclusiones.</w:t>
            </w:r>
          </w:p>
        </w:tc>
        <w:tc>
          <w:tcPr>
            <w:tcW w:w="4485"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jc w:val="both"/>
              <w:cnfStyle w:val="000000010000"/>
              <w:rPr>
                <w:rFonts w:ascii="Arial" w:eastAsia="Calibri" w:hAnsi="Arial" w:cs="Arial"/>
                <w:b/>
              </w:rPr>
            </w:pPr>
            <w:r w:rsidRPr="008C5B68">
              <w:rPr>
                <w:rFonts w:ascii="Arial" w:eastAsia="Calibri" w:hAnsi="Arial" w:cs="Arial"/>
                <w:b/>
              </w:rPr>
              <w:t>Respeto</w:t>
            </w:r>
          </w:p>
          <w:p w:rsidR="00B13D71" w:rsidRPr="008C5B68" w:rsidRDefault="00B13D71" w:rsidP="00B13D71">
            <w:pPr>
              <w:pStyle w:val="Prrafodelista"/>
              <w:numPr>
                <w:ilvl w:val="0"/>
                <w:numId w:val="4"/>
              </w:numPr>
              <w:jc w:val="both"/>
              <w:cnfStyle w:val="000000010000"/>
              <w:rPr>
                <w:rFonts w:ascii="Arial" w:eastAsia="Calibri" w:hAnsi="Arial" w:cs="Arial"/>
              </w:rPr>
            </w:pPr>
            <w:r w:rsidRPr="008C5B68">
              <w:rPr>
                <w:rFonts w:ascii="Arial" w:eastAsia="Calibri" w:hAnsi="Arial" w:cs="Arial"/>
              </w:rPr>
              <w:t xml:space="preserve">Propuestas éticas y políticas de </w:t>
            </w:r>
            <w:proofErr w:type="spellStart"/>
            <w:r w:rsidRPr="008C5B68">
              <w:rPr>
                <w:rFonts w:ascii="Arial" w:eastAsia="Calibri" w:hAnsi="Arial" w:cs="Arial"/>
              </w:rPr>
              <w:t>diferentesculturas</w:t>
            </w:r>
            <w:proofErr w:type="spellEnd"/>
            <w:r w:rsidRPr="008C5B68">
              <w:rPr>
                <w:rFonts w:ascii="Arial" w:eastAsia="Calibri" w:hAnsi="Arial" w:cs="Arial"/>
              </w:rPr>
              <w:t xml:space="preserve">, grupos sociales y políticos, y </w:t>
            </w:r>
            <w:proofErr w:type="spellStart"/>
            <w:r w:rsidRPr="008C5B68">
              <w:rPr>
                <w:rFonts w:ascii="Arial" w:eastAsia="Calibri" w:hAnsi="Arial" w:cs="Arial"/>
              </w:rPr>
              <w:t>comprendoque</w:t>
            </w:r>
            <w:proofErr w:type="spellEnd"/>
            <w:r w:rsidRPr="008C5B68">
              <w:rPr>
                <w:rFonts w:ascii="Arial" w:eastAsia="Calibri" w:hAnsi="Arial" w:cs="Arial"/>
              </w:rPr>
              <w:t xml:space="preserve"> es legítimo disentir.</w:t>
            </w:r>
          </w:p>
          <w:p w:rsidR="00B13D71" w:rsidRPr="008C5B68" w:rsidRDefault="00B13D71" w:rsidP="00B13D71">
            <w:pPr>
              <w:pStyle w:val="Prrafodelista"/>
              <w:numPr>
                <w:ilvl w:val="0"/>
                <w:numId w:val="4"/>
              </w:numPr>
              <w:jc w:val="both"/>
              <w:cnfStyle w:val="000000010000"/>
              <w:rPr>
                <w:rFonts w:ascii="Arial" w:eastAsia="Calibri" w:hAnsi="Arial" w:cs="Arial"/>
              </w:rPr>
            </w:pPr>
            <w:r w:rsidRPr="008C5B68">
              <w:rPr>
                <w:rFonts w:ascii="Arial" w:eastAsia="Calibri" w:hAnsi="Arial" w:cs="Arial"/>
              </w:rPr>
              <w:t>A mis amigos y amigas en la toma responsable de decisiones sobre el cuidado de su cuerpo.</w:t>
            </w:r>
          </w:p>
          <w:p w:rsidR="00B13D71" w:rsidRPr="008C5B68" w:rsidRDefault="00B13D71" w:rsidP="00C57688">
            <w:pPr>
              <w:pStyle w:val="Prrafodelista"/>
              <w:jc w:val="both"/>
              <w:cnfStyle w:val="000000010000"/>
              <w:rPr>
                <w:rFonts w:ascii="Arial" w:eastAsia="Calibri" w:hAnsi="Arial" w:cs="Arial"/>
              </w:rPr>
            </w:pPr>
          </w:p>
          <w:p w:rsidR="00B13D71" w:rsidRPr="008C5B68" w:rsidRDefault="00B13D71" w:rsidP="00C57688">
            <w:pPr>
              <w:pStyle w:val="Prrafodelista"/>
              <w:jc w:val="both"/>
              <w:cnfStyle w:val="000000010000"/>
              <w:rPr>
                <w:rFonts w:ascii="Arial" w:eastAsia="Calibri" w:hAnsi="Arial" w:cs="Arial"/>
              </w:rPr>
            </w:pPr>
          </w:p>
        </w:tc>
      </w:tr>
      <w:tr w:rsidR="00B13D71" w:rsidRPr="008C5B68" w:rsidTr="00C57688">
        <w:trPr>
          <w:cnfStyle w:val="000000100000"/>
          <w:trHeight w:val="144"/>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jc w:val="both"/>
              <w:rPr>
                <w:rFonts w:ascii="Arial" w:eastAsia="Calibri" w:hAnsi="Arial" w:cs="Arial"/>
              </w:rPr>
            </w:pPr>
          </w:p>
        </w:tc>
        <w:tc>
          <w:tcPr>
            <w:tcW w:w="4622"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autoSpaceDE w:val="0"/>
              <w:autoSpaceDN w:val="0"/>
              <w:adjustRightInd w:val="0"/>
              <w:jc w:val="both"/>
              <w:cnfStyle w:val="000000100000"/>
              <w:rPr>
                <w:rFonts w:ascii="Arial" w:eastAsia="Calibri" w:hAnsi="Arial" w:cs="Arial"/>
                <w:b/>
              </w:rPr>
            </w:pPr>
            <w:r w:rsidRPr="008C5B68">
              <w:rPr>
                <w:rFonts w:ascii="Arial" w:eastAsia="Calibri" w:hAnsi="Arial" w:cs="Arial"/>
                <w:b/>
              </w:rPr>
              <w:t>Tomo</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 xml:space="preserve">Notas de las fuentes estudiadas; </w:t>
            </w:r>
            <w:proofErr w:type="spellStart"/>
            <w:r w:rsidRPr="008C5B68">
              <w:rPr>
                <w:rFonts w:ascii="Arial" w:eastAsia="Calibri" w:hAnsi="Arial" w:cs="Arial"/>
              </w:rPr>
              <w:t>clasiﬁco</w:t>
            </w:r>
            <w:proofErr w:type="spellEnd"/>
            <w:r w:rsidRPr="008C5B68">
              <w:rPr>
                <w:rFonts w:ascii="Arial" w:eastAsia="Calibri" w:hAnsi="Arial" w:cs="Arial"/>
              </w:rPr>
              <w:t>, organizo, comparo y archivo la información obtenida</w:t>
            </w:r>
          </w:p>
        </w:tc>
        <w:tc>
          <w:tcPr>
            <w:tcW w:w="4485"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pStyle w:val="Prrafodelista"/>
              <w:jc w:val="both"/>
              <w:cnfStyle w:val="000000100000"/>
              <w:rPr>
                <w:rFonts w:ascii="Arial" w:eastAsia="Calibri" w:hAnsi="Arial" w:cs="Arial"/>
              </w:rPr>
            </w:pPr>
          </w:p>
        </w:tc>
      </w:tr>
      <w:tr w:rsidR="00B13D71" w:rsidRPr="00EA3956" w:rsidTr="00C57688">
        <w:trPr>
          <w:cnfStyle w:val="000000010000"/>
          <w:trHeight w:val="144"/>
        </w:trPr>
        <w:tc>
          <w:tcPr>
            <w:cnfStyle w:val="001000000000"/>
            <w:tcW w:w="4500"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pStyle w:val="Prrafodelista"/>
              <w:jc w:val="both"/>
              <w:rPr>
                <w:rFonts w:ascii="Arial" w:eastAsia="Calibri" w:hAnsi="Arial" w:cs="Arial"/>
              </w:rPr>
            </w:pPr>
          </w:p>
        </w:tc>
        <w:tc>
          <w:tcPr>
            <w:tcW w:w="4622" w:type="dxa"/>
            <w:tcBorders>
              <w:top w:val="single" w:sz="4" w:space="0" w:color="auto"/>
              <w:left w:val="single" w:sz="4" w:space="0" w:color="auto"/>
              <w:bottom w:val="single" w:sz="4" w:space="0" w:color="auto"/>
              <w:right w:val="single" w:sz="4" w:space="0" w:color="auto"/>
            </w:tcBorders>
            <w:hideMark/>
          </w:tcPr>
          <w:p w:rsidR="00B13D71" w:rsidRPr="008C5B68" w:rsidRDefault="00B13D71" w:rsidP="00C57688">
            <w:pPr>
              <w:autoSpaceDE w:val="0"/>
              <w:autoSpaceDN w:val="0"/>
              <w:adjustRightInd w:val="0"/>
              <w:jc w:val="both"/>
              <w:cnfStyle w:val="000000010000"/>
              <w:rPr>
                <w:rFonts w:ascii="Arial" w:eastAsia="Calibri" w:hAnsi="Arial" w:cs="Arial"/>
              </w:rPr>
            </w:pPr>
            <w:r w:rsidRPr="008C5B68">
              <w:rPr>
                <w:rFonts w:ascii="Arial" w:eastAsia="Calibri" w:hAnsi="Arial" w:cs="Arial"/>
                <w:b/>
              </w:rPr>
              <w:t>Utilizo</w:t>
            </w:r>
          </w:p>
          <w:p w:rsidR="00B13D71" w:rsidRPr="008C5B68" w:rsidRDefault="00B13D71" w:rsidP="00B13D71">
            <w:pPr>
              <w:pStyle w:val="Prrafodelista"/>
              <w:numPr>
                <w:ilvl w:val="0"/>
                <w:numId w:val="2"/>
              </w:numPr>
              <w:autoSpaceDE w:val="0"/>
              <w:autoSpaceDN w:val="0"/>
              <w:adjustRightInd w:val="0"/>
              <w:jc w:val="both"/>
              <w:cnfStyle w:val="000000010000"/>
              <w:rPr>
                <w:rFonts w:ascii="Arial" w:eastAsia="Calibri" w:hAnsi="Arial" w:cs="Arial"/>
              </w:rPr>
            </w:pPr>
            <w:r w:rsidRPr="008C5B68">
              <w:rPr>
                <w:rFonts w:ascii="Arial" w:eastAsia="Calibri" w:hAnsi="Arial" w:cs="Arial"/>
              </w:rPr>
              <w:t xml:space="preserve">Mapas, cuadros, tablas, </w:t>
            </w:r>
            <w:proofErr w:type="spellStart"/>
            <w:r w:rsidRPr="008C5B68">
              <w:rPr>
                <w:rFonts w:ascii="Arial" w:eastAsia="Calibri" w:hAnsi="Arial" w:cs="Arial"/>
              </w:rPr>
              <w:t>gráﬁcas</w:t>
            </w:r>
            <w:proofErr w:type="spellEnd"/>
            <w:r w:rsidRPr="008C5B68">
              <w:rPr>
                <w:rFonts w:ascii="Arial" w:eastAsia="Calibri" w:hAnsi="Arial" w:cs="Arial"/>
              </w:rPr>
              <w:t xml:space="preserve"> y cálculos estadísticos para analizar información.</w:t>
            </w:r>
          </w:p>
          <w:p w:rsidR="00B13D71" w:rsidRPr="008C5B68" w:rsidRDefault="00B13D71" w:rsidP="00B13D71">
            <w:pPr>
              <w:pStyle w:val="Prrafodelista"/>
              <w:numPr>
                <w:ilvl w:val="0"/>
                <w:numId w:val="2"/>
              </w:numPr>
              <w:autoSpaceDE w:val="0"/>
              <w:autoSpaceDN w:val="0"/>
              <w:adjustRightInd w:val="0"/>
              <w:jc w:val="both"/>
              <w:cnfStyle w:val="000000010000"/>
              <w:rPr>
                <w:rFonts w:ascii="Arial" w:eastAsia="Calibri" w:hAnsi="Arial" w:cs="Arial"/>
              </w:rPr>
            </w:pPr>
            <w:r w:rsidRPr="008C5B68">
              <w:rPr>
                <w:rFonts w:ascii="Arial" w:eastAsia="Calibri" w:hAnsi="Arial" w:cs="Arial"/>
              </w:rPr>
              <w:t>Diversas formas de expresión para comunicar los resultados de mi investigación.</w:t>
            </w:r>
          </w:p>
          <w:p w:rsidR="00B13D71" w:rsidRPr="008C5B68" w:rsidRDefault="00B13D71" w:rsidP="00B13D71">
            <w:pPr>
              <w:pStyle w:val="Prrafodelista"/>
              <w:numPr>
                <w:ilvl w:val="0"/>
                <w:numId w:val="2"/>
              </w:numPr>
              <w:autoSpaceDE w:val="0"/>
              <w:autoSpaceDN w:val="0"/>
              <w:adjustRightInd w:val="0"/>
              <w:jc w:val="both"/>
              <w:cnfStyle w:val="000000010000"/>
              <w:rPr>
                <w:rFonts w:ascii="Arial" w:eastAsia="Calibri" w:hAnsi="Arial" w:cs="Arial"/>
              </w:rPr>
            </w:pPr>
            <w:r w:rsidRPr="008C5B68">
              <w:rPr>
                <w:rFonts w:ascii="Arial" w:eastAsia="Calibri" w:hAnsi="Arial" w:cs="Arial"/>
              </w:rPr>
              <w:t>Mecanismos de participación establecidos en la Constitución y en organizaciones a las que pertenezco</w:t>
            </w:r>
          </w:p>
        </w:tc>
        <w:tc>
          <w:tcPr>
            <w:tcW w:w="4485"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jc w:val="both"/>
              <w:cnfStyle w:val="000000010000"/>
              <w:rPr>
                <w:rFonts w:ascii="Arial" w:eastAsia="Calibri" w:hAnsi="Arial" w:cs="Arial"/>
              </w:rPr>
            </w:pPr>
          </w:p>
        </w:tc>
      </w:tr>
      <w:tr w:rsidR="00B13D71" w:rsidRPr="008C5B68" w:rsidTr="00C57688">
        <w:trPr>
          <w:cnfStyle w:val="000000100000"/>
          <w:trHeight w:val="144"/>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pStyle w:val="Prrafodelista"/>
              <w:jc w:val="both"/>
              <w:rPr>
                <w:rFonts w:ascii="Arial" w:eastAsia="Calibri" w:hAnsi="Arial" w:cs="Arial"/>
              </w:rPr>
            </w:pPr>
          </w:p>
        </w:tc>
        <w:tc>
          <w:tcPr>
            <w:tcW w:w="4622"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autoSpaceDE w:val="0"/>
              <w:autoSpaceDN w:val="0"/>
              <w:adjustRightInd w:val="0"/>
              <w:jc w:val="both"/>
              <w:cnfStyle w:val="000000100000"/>
              <w:rPr>
                <w:rFonts w:ascii="Arial" w:eastAsia="Calibri" w:hAnsi="Arial" w:cs="Arial"/>
                <w:b/>
              </w:rPr>
            </w:pPr>
            <w:r w:rsidRPr="008C5B68">
              <w:rPr>
                <w:rFonts w:ascii="Arial" w:eastAsia="Calibri" w:hAnsi="Arial" w:cs="Arial"/>
                <w:b/>
              </w:rPr>
              <w:t xml:space="preserve">Comparo </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 xml:space="preserve">Las conclusiones a las que llego después de hacer la investigación con las hipótesis </w:t>
            </w:r>
            <w:proofErr w:type="spellStart"/>
            <w:r w:rsidRPr="008C5B68">
              <w:rPr>
                <w:rFonts w:ascii="Arial" w:eastAsia="Calibri" w:hAnsi="Arial" w:cs="Arial"/>
              </w:rPr>
              <w:t>iniciales</w:t>
            </w:r>
            <w:proofErr w:type="spellEnd"/>
            <w:r w:rsidRPr="008C5B68">
              <w:rPr>
                <w:rFonts w:ascii="Arial" w:eastAsia="Calibri" w:hAnsi="Arial" w:cs="Arial"/>
              </w:rPr>
              <w:t>.</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lastRenderedPageBreak/>
              <w:t>Estos procesos teniendo en cuenta sus orígenes y su impacto en situaciones políticas, económicas, sociales y culturales posteriores.</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Las maneras como distintas comunidades, etnias y culturas se han relacionado económicamente con el medio ambiente en Colombia a lo largo de la historia (pesca de subienda, cultivo en terrazas...).</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Las causas de algunas olas de migración y desplazamiento humano en nuestro territorio a lo largo del siglo XIX y la primera mitad del siglo XX (colonización antioqueña, urbanización del país...).</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Los mecanismos de participación ciudadana contemplados en las constituciones políticas de 1886 y 1991 y evalúo su aplicabilidad.</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 xml:space="preserve">Algunos de los procesos políticos que tuvieron lugar en Colombia en los siglos XIX y XX (por </w:t>
            </w:r>
          </w:p>
          <w:p w:rsidR="00B13D71" w:rsidRPr="008C5B68" w:rsidRDefault="00B13D71" w:rsidP="00C57688">
            <w:pPr>
              <w:pStyle w:val="Prrafodelista"/>
              <w:autoSpaceDE w:val="0"/>
              <w:autoSpaceDN w:val="0"/>
              <w:adjustRightInd w:val="0"/>
              <w:jc w:val="both"/>
              <w:cnfStyle w:val="000000100000"/>
              <w:rPr>
                <w:rFonts w:ascii="Arial" w:eastAsia="Calibri" w:hAnsi="Arial" w:cs="Arial"/>
              </w:rPr>
            </w:pPr>
            <w:proofErr w:type="gramStart"/>
            <w:r w:rsidRPr="008C5B68">
              <w:rPr>
                <w:rFonts w:ascii="Arial" w:eastAsia="Calibri" w:hAnsi="Arial" w:cs="Arial"/>
              </w:rPr>
              <w:t>ejemplo</w:t>
            </w:r>
            <w:proofErr w:type="gramEnd"/>
            <w:r w:rsidRPr="008C5B68">
              <w:rPr>
                <w:rFonts w:ascii="Arial" w:eastAsia="Calibri" w:hAnsi="Arial" w:cs="Arial"/>
              </w:rPr>
              <w:t>, radicalismo liberal y Revolución en Marcha; Regeneración y Frente Nacional; constituciones políticas de 1886 y 1991...).</w:t>
            </w:r>
          </w:p>
          <w:p w:rsidR="00B13D71" w:rsidRPr="008C5B68" w:rsidRDefault="00B13D71" w:rsidP="00B13D71">
            <w:pPr>
              <w:pStyle w:val="Prrafodelista"/>
              <w:numPr>
                <w:ilvl w:val="0"/>
                <w:numId w:val="2"/>
              </w:numPr>
              <w:autoSpaceDE w:val="0"/>
              <w:autoSpaceDN w:val="0"/>
              <w:adjustRightInd w:val="0"/>
              <w:jc w:val="both"/>
              <w:cnfStyle w:val="000000100000"/>
              <w:rPr>
                <w:rFonts w:ascii="Arial" w:eastAsia="Calibri" w:hAnsi="Arial" w:cs="Arial"/>
              </w:rPr>
            </w:pPr>
            <w:r w:rsidRPr="008C5B68">
              <w:rPr>
                <w:rFonts w:ascii="Arial" w:eastAsia="Calibri" w:hAnsi="Arial" w:cs="Arial"/>
              </w:rPr>
              <w:t xml:space="preserve">Algunos de los procesos políticos que tuvieron lugar en el mundo en el siglo XIX y primera mitad del siglo XX (procesos coloniales en África y Asia; Revolución Rusa y Revolución </w:t>
            </w:r>
            <w:r w:rsidRPr="008C5B68">
              <w:rPr>
                <w:rFonts w:ascii="Arial" w:eastAsia="Calibri" w:hAnsi="Arial" w:cs="Arial"/>
              </w:rPr>
              <w:lastRenderedPageBreak/>
              <w:t>China; Primera y Segunda Guerra Mundial...).</w:t>
            </w:r>
          </w:p>
          <w:p w:rsidR="00B13D71" w:rsidRPr="00EA3956" w:rsidRDefault="00B13D71" w:rsidP="00C57688">
            <w:pPr>
              <w:autoSpaceDE w:val="0"/>
              <w:autoSpaceDN w:val="0"/>
              <w:adjustRightInd w:val="0"/>
              <w:jc w:val="both"/>
              <w:cnfStyle w:val="000000100000"/>
              <w:rPr>
                <w:rFonts w:ascii="Arial" w:eastAsia="Calibri" w:hAnsi="Arial" w:cs="Arial"/>
              </w:rPr>
            </w:pPr>
          </w:p>
        </w:tc>
        <w:tc>
          <w:tcPr>
            <w:tcW w:w="4485"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jc w:val="both"/>
              <w:cnfStyle w:val="000000100000"/>
              <w:rPr>
                <w:rFonts w:ascii="Arial" w:eastAsia="Calibri" w:hAnsi="Arial" w:cs="Arial"/>
              </w:rPr>
            </w:pPr>
          </w:p>
        </w:tc>
      </w:tr>
      <w:tr w:rsidR="00B13D71" w:rsidRPr="00EA3956" w:rsidTr="00C57688">
        <w:trPr>
          <w:cnfStyle w:val="000000010000"/>
          <w:trHeight w:val="463"/>
        </w:trPr>
        <w:tc>
          <w:tcPr>
            <w:cnfStyle w:val="001000000000"/>
            <w:tcW w:w="4500"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pStyle w:val="Prrafodelista"/>
              <w:jc w:val="both"/>
              <w:rPr>
                <w:rFonts w:ascii="Arial" w:eastAsia="Calibri" w:hAnsi="Arial" w:cs="Arial"/>
              </w:rPr>
            </w:pPr>
          </w:p>
        </w:tc>
        <w:tc>
          <w:tcPr>
            <w:tcW w:w="4622" w:type="dxa"/>
            <w:tcBorders>
              <w:top w:val="single" w:sz="4" w:space="0" w:color="auto"/>
              <w:left w:val="single" w:sz="4" w:space="0" w:color="auto"/>
              <w:bottom w:val="single" w:sz="4" w:space="0" w:color="auto"/>
              <w:right w:val="single" w:sz="4" w:space="0" w:color="auto"/>
            </w:tcBorders>
            <w:hideMark/>
          </w:tcPr>
          <w:p w:rsidR="00B13D71" w:rsidRPr="008C5B68" w:rsidRDefault="00B13D71" w:rsidP="00C57688">
            <w:pPr>
              <w:autoSpaceDE w:val="0"/>
              <w:autoSpaceDN w:val="0"/>
              <w:adjustRightInd w:val="0"/>
              <w:jc w:val="both"/>
              <w:cnfStyle w:val="000000010000"/>
              <w:rPr>
                <w:rFonts w:ascii="Arial" w:eastAsia="Calibri" w:hAnsi="Arial" w:cs="Arial"/>
                <w:b/>
              </w:rPr>
            </w:pPr>
            <w:r w:rsidRPr="008C5B68">
              <w:rPr>
                <w:rFonts w:ascii="Arial" w:eastAsia="Calibri" w:hAnsi="Arial" w:cs="Arial"/>
                <w:b/>
              </w:rPr>
              <w:t xml:space="preserve">Promuevo </w:t>
            </w:r>
          </w:p>
          <w:p w:rsidR="00B13D71" w:rsidRPr="008C5B68" w:rsidRDefault="00B13D71" w:rsidP="00C57688">
            <w:pPr>
              <w:autoSpaceDE w:val="0"/>
              <w:autoSpaceDN w:val="0"/>
              <w:adjustRightInd w:val="0"/>
              <w:jc w:val="both"/>
              <w:cnfStyle w:val="000000010000"/>
              <w:rPr>
                <w:rFonts w:ascii="Arial" w:eastAsia="Calibri" w:hAnsi="Arial" w:cs="Arial"/>
                <w:b/>
              </w:rPr>
            </w:pPr>
          </w:p>
          <w:p w:rsidR="00B13D71" w:rsidRPr="008C5B68" w:rsidRDefault="00B13D71" w:rsidP="00C57688">
            <w:pPr>
              <w:autoSpaceDE w:val="0"/>
              <w:autoSpaceDN w:val="0"/>
              <w:adjustRightInd w:val="0"/>
              <w:jc w:val="both"/>
              <w:cnfStyle w:val="000000010000"/>
              <w:rPr>
                <w:rFonts w:ascii="Arial" w:eastAsia="Calibri" w:hAnsi="Arial" w:cs="Arial"/>
                <w:b/>
              </w:rPr>
            </w:pPr>
            <w:r w:rsidRPr="008C5B68">
              <w:rPr>
                <w:rFonts w:ascii="Arial" w:eastAsia="Calibri" w:hAnsi="Arial" w:cs="Arial"/>
              </w:rPr>
              <w:t>Debates para discutir los resultados de mis observaciones.</w:t>
            </w:r>
          </w:p>
        </w:tc>
        <w:tc>
          <w:tcPr>
            <w:tcW w:w="4485" w:type="dxa"/>
            <w:tcBorders>
              <w:top w:val="single" w:sz="4" w:space="0" w:color="auto"/>
              <w:left w:val="single" w:sz="4" w:space="0" w:color="auto"/>
              <w:bottom w:val="single" w:sz="4" w:space="0" w:color="auto"/>
              <w:right w:val="single" w:sz="4" w:space="0" w:color="auto"/>
            </w:tcBorders>
          </w:tcPr>
          <w:p w:rsidR="00B13D71" w:rsidRPr="008C5B68" w:rsidRDefault="00B13D71" w:rsidP="00C57688">
            <w:pPr>
              <w:pStyle w:val="Prrafodelista"/>
              <w:jc w:val="both"/>
              <w:cnfStyle w:val="000000010000"/>
              <w:rPr>
                <w:rFonts w:ascii="Arial" w:eastAsia="Calibri" w:hAnsi="Arial" w:cs="Arial"/>
              </w:rPr>
            </w:pPr>
          </w:p>
        </w:tc>
      </w:tr>
      <w:tr w:rsidR="00B13D71" w:rsidRPr="008C5B68" w:rsidTr="00C57688">
        <w:trPr>
          <w:cnfStyle w:val="000000100000"/>
          <w:trHeight w:val="1387"/>
        </w:trPr>
        <w:tc>
          <w:tcPr>
            <w:cnfStyle w:val="001000000000"/>
            <w:tcW w:w="4500"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pStyle w:val="Prrafodelista"/>
              <w:jc w:val="both"/>
              <w:rPr>
                <w:rFonts w:ascii="Arial" w:eastAsia="Calibri" w:hAnsi="Arial" w:cs="Arial"/>
              </w:rPr>
            </w:pPr>
          </w:p>
        </w:tc>
        <w:tc>
          <w:tcPr>
            <w:tcW w:w="4622" w:type="dxa"/>
            <w:tcBorders>
              <w:top w:val="single" w:sz="4" w:space="0" w:color="auto"/>
              <w:left w:val="single" w:sz="4" w:space="0" w:color="auto"/>
              <w:bottom w:val="single" w:sz="4" w:space="0" w:color="auto"/>
              <w:right w:val="single" w:sz="4" w:space="0" w:color="auto"/>
            </w:tcBorders>
            <w:shd w:val="clear" w:color="auto" w:fill="66FF99"/>
            <w:hideMark/>
          </w:tcPr>
          <w:p w:rsidR="00B13D71" w:rsidRPr="008C5B68" w:rsidRDefault="00B13D71" w:rsidP="00C57688">
            <w:pPr>
              <w:autoSpaceDE w:val="0"/>
              <w:autoSpaceDN w:val="0"/>
              <w:adjustRightInd w:val="0"/>
              <w:jc w:val="both"/>
              <w:cnfStyle w:val="000000100000"/>
              <w:rPr>
                <w:rFonts w:ascii="Arial" w:eastAsia="Calibri" w:hAnsi="Arial" w:cs="Arial"/>
                <w:b/>
              </w:rPr>
            </w:pPr>
            <w:r w:rsidRPr="008C5B68">
              <w:rPr>
                <w:rFonts w:ascii="Arial" w:eastAsia="Calibri" w:hAnsi="Arial" w:cs="Arial"/>
                <w:b/>
              </w:rPr>
              <w:t xml:space="preserve">Relaciono </w:t>
            </w:r>
          </w:p>
          <w:p w:rsidR="00B13D71" w:rsidRPr="008C5B68" w:rsidRDefault="00B13D71" w:rsidP="00C57688">
            <w:pPr>
              <w:autoSpaceDE w:val="0"/>
              <w:autoSpaceDN w:val="0"/>
              <w:adjustRightInd w:val="0"/>
              <w:jc w:val="both"/>
              <w:cnfStyle w:val="000000100000"/>
              <w:rPr>
                <w:rFonts w:ascii="Arial" w:eastAsia="Calibri" w:hAnsi="Arial" w:cs="Arial"/>
                <w:b/>
              </w:rPr>
            </w:pPr>
          </w:p>
          <w:p w:rsidR="00B13D71" w:rsidRPr="008C5B68" w:rsidRDefault="00B13D71" w:rsidP="00B13D71">
            <w:pPr>
              <w:pStyle w:val="Prrafodelista"/>
              <w:numPr>
                <w:ilvl w:val="0"/>
                <w:numId w:val="3"/>
              </w:numPr>
              <w:autoSpaceDE w:val="0"/>
              <w:autoSpaceDN w:val="0"/>
              <w:adjustRightInd w:val="0"/>
              <w:jc w:val="both"/>
              <w:cnfStyle w:val="000000100000"/>
              <w:rPr>
                <w:rFonts w:ascii="Arial" w:eastAsia="Calibri" w:hAnsi="Arial" w:cs="Arial"/>
                <w:b/>
              </w:rPr>
            </w:pPr>
            <w:r w:rsidRPr="008C5B68">
              <w:rPr>
                <w:rFonts w:ascii="Arial" w:eastAsia="Calibri" w:hAnsi="Arial" w:cs="Arial"/>
              </w:rPr>
              <w:t>Algunos de estos procesos políticos internacionales con Los procesos colombianos en el siglo XIX y primera mitad del siglo XX.</w:t>
            </w:r>
          </w:p>
        </w:tc>
        <w:tc>
          <w:tcPr>
            <w:tcW w:w="4485" w:type="dxa"/>
            <w:tcBorders>
              <w:top w:val="single" w:sz="4" w:space="0" w:color="auto"/>
              <w:left w:val="single" w:sz="4" w:space="0" w:color="auto"/>
              <w:bottom w:val="single" w:sz="4" w:space="0" w:color="auto"/>
              <w:right w:val="single" w:sz="4" w:space="0" w:color="auto"/>
            </w:tcBorders>
            <w:shd w:val="clear" w:color="auto" w:fill="66FF99"/>
          </w:tcPr>
          <w:p w:rsidR="00B13D71" w:rsidRPr="008C5B68" w:rsidRDefault="00B13D71" w:rsidP="00C57688">
            <w:pPr>
              <w:pStyle w:val="Prrafodelista"/>
              <w:jc w:val="both"/>
              <w:cnfStyle w:val="000000100000"/>
              <w:rPr>
                <w:rFonts w:ascii="Arial" w:eastAsia="Calibri" w:hAnsi="Arial" w:cs="Arial"/>
              </w:rPr>
            </w:pPr>
          </w:p>
          <w:p w:rsidR="00B13D71" w:rsidRPr="00EA3956" w:rsidRDefault="00B13D71" w:rsidP="00C57688">
            <w:pPr>
              <w:jc w:val="both"/>
              <w:cnfStyle w:val="000000100000"/>
              <w:rPr>
                <w:rFonts w:ascii="Arial" w:eastAsia="Calibri" w:hAnsi="Arial" w:cs="Arial"/>
              </w:rPr>
            </w:pPr>
          </w:p>
          <w:p w:rsidR="00B13D71" w:rsidRPr="00EA3956" w:rsidRDefault="00B13D71" w:rsidP="00C57688">
            <w:pPr>
              <w:jc w:val="both"/>
              <w:cnfStyle w:val="000000100000"/>
              <w:rPr>
                <w:rFonts w:ascii="Arial" w:eastAsia="Calibri" w:hAnsi="Arial" w:cs="Arial"/>
              </w:rPr>
            </w:pPr>
          </w:p>
          <w:p w:rsidR="00B13D71" w:rsidRPr="00EA3956" w:rsidRDefault="00B13D71" w:rsidP="00C57688">
            <w:pPr>
              <w:jc w:val="both"/>
              <w:cnfStyle w:val="000000100000"/>
              <w:rPr>
                <w:rFonts w:ascii="Arial" w:eastAsia="Calibri" w:hAnsi="Arial" w:cs="Arial"/>
              </w:rPr>
            </w:pPr>
          </w:p>
          <w:p w:rsidR="00B13D71" w:rsidRPr="00EA3956" w:rsidRDefault="00B13D71" w:rsidP="00C57688">
            <w:pPr>
              <w:jc w:val="both"/>
              <w:cnfStyle w:val="000000100000"/>
              <w:rPr>
                <w:rFonts w:ascii="Arial" w:eastAsia="Calibri" w:hAnsi="Arial" w:cs="Arial"/>
              </w:rPr>
            </w:pPr>
          </w:p>
          <w:p w:rsidR="00B13D71" w:rsidRPr="00EA3956" w:rsidRDefault="00B13D71" w:rsidP="00C57688">
            <w:pPr>
              <w:jc w:val="both"/>
              <w:cnfStyle w:val="000000100000"/>
              <w:rPr>
                <w:rFonts w:ascii="Arial" w:eastAsia="Calibri" w:hAnsi="Arial" w:cs="Arial"/>
              </w:rPr>
            </w:pPr>
          </w:p>
        </w:tc>
      </w:tr>
    </w:tbl>
    <w:p w:rsidR="00B13D71" w:rsidRPr="00EA3956" w:rsidRDefault="00B13D71" w:rsidP="00B13D71">
      <w:pPr>
        <w:ind w:left="-567"/>
        <w:rPr>
          <w:rFonts w:ascii="Arial" w:eastAsia="Calibri" w:hAnsi="Arial" w:cs="Arial"/>
          <w:lang w:val="es-ES"/>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p w:rsidR="00245D87" w:rsidRDefault="00B13D71" w:rsidP="00B13D71">
      <w:pPr>
        <w:jc w:val="center"/>
        <w:rPr>
          <w:rFonts w:ascii="Arial" w:eastAsia="Times New Roman" w:hAnsi="Arial" w:cs="Arial"/>
          <w:b/>
          <w:bCs/>
          <w:noProof/>
          <w:lang w:val="es-MX" w:eastAsia="es-MX"/>
        </w:rPr>
      </w:pPr>
      <w:r>
        <w:rPr>
          <w:rFonts w:ascii="Arial" w:eastAsia="Times New Roman" w:hAnsi="Arial" w:cs="Arial"/>
          <w:b/>
          <w:bCs/>
          <w:noProof/>
          <w:lang w:val="es-MX" w:eastAsia="es-MX"/>
        </w:rPr>
        <w:lastRenderedPageBreak/>
        <w:t>PLAN DE ESTUDIOS</w:t>
      </w:r>
    </w:p>
    <w:p w:rsidR="00B13D71" w:rsidRDefault="00B13D71" w:rsidP="00B13D71">
      <w:pPr>
        <w:jc w:val="center"/>
        <w:rPr>
          <w:rFonts w:ascii="Arial" w:eastAsia="Times New Roman" w:hAnsi="Arial" w:cs="Arial"/>
          <w:b/>
          <w:bCs/>
          <w:noProof/>
          <w:lang w:val="es-MX" w:eastAsia="es-MX"/>
        </w:rPr>
      </w:pPr>
    </w:p>
    <w:p w:rsidR="00B13D71" w:rsidRDefault="00B13D71" w:rsidP="00B13D71">
      <w:pPr>
        <w:jc w:val="center"/>
        <w:rPr>
          <w:rFonts w:ascii="Arial" w:eastAsia="Times New Roman" w:hAnsi="Arial" w:cs="Arial"/>
          <w:b/>
          <w:bCs/>
          <w:noProof/>
          <w:lang w:val="es-MX" w:eastAsia="es-MX"/>
        </w:rPr>
      </w:pPr>
    </w:p>
    <w:tbl>
      <w:tblPr>
        <w:tblStyle w:val="Tablaconcuadrcula"/>
        <w:tblW w:w="0" w:type="auto"/>
        <w:tblInd w:w="-318" w:type="dxa"/>
        <w:tblLook w:val="04A0"/>
      </w:tblPr>
      <w:tblGrid>
        <w:gridCol w:w="6891"/>
        <w:gridCol w:w="6573"/>
      </w:tblGrid>
      <w:tr w:rsidR="00245D87" w:rsidTr="00D858B3">
        <w:tc>
          <w:tcPr>
            <w:tcW w:w="6891" w:type="dxa"/>
            <w:shd w:val="clear" w:color="auto" w:fill="00B0F0"/>
          </w:tcPr>
          <w:p w:rsidR="00245D87" w:rsidRDefault="00245D87">
            <w:r w:rsidRPr="00245D87">
              <w:t xml:space="preserve">INSTITUCION EDUCATIVA  JOSE  MARIA  ESPINOSA PRIETO                                                                                                      </w:t>
            </w:r>
          </w:p>
        </w:tc>
        <w:tc>
          <w:tcPr>
            <w:tcW w:w="6573" w:type="dxa"/>
            <w:shd w:val="clear" w:color="auto" w:fill="00B0F0"/>
          </w:tcPr>
          <w:p w:rsidR="00245D87" w:rsidRDefault="00245D87">
            <w:r w:rsidRPr="00245D87">
              <w:t>CIENCIAS SOCIALES</w:t>
            </w:r>
          </w:p>
        </w:tc>
      </w:tr>
      <w:tr w:rsidR="00245D87" w:rsidTr="00D858B3">
        <w:tc>
          <w:tcPr>
            <w:tcW w:w="6891" w:type="dxa"/>
            <w:shd w:val="clear" w:color="auto" w:fill="95B3D7" w:themeFill="accent1" w:themeFillTint="99"/>
          </w:tcPr>
          <w:p w:rsidR="00245D87" w:rsidRDefault="00245D87">
            <w:r w:rsidRPr="00245D87">
              <w:t>PILAR GIRALDO TRIGUERO</w:t>
            </w:r>
          </w:p>
        </w:tc>
        <w:tc>
          <w:tcPr>
            <w:tcW w:w="6573" w:type="dxa"/>
            <w:shd w:val="clear" w:color="auto" w:fill="95B3D7" w:themeFill="accent1" w:themeFillTint="99"/>
          </w:tcPr>
          <w:p w:rsidR="00245D87" w:rsidRDefault="00D858B3">
            <w:r w:rsidRPr="00D858B3">
              <w:t>CICLOS POR METAS Y GRADOS</w:t>
            </w:r>
          </w:p>
        </w:tc>
      </w:tr>
    </w:tbl>
    <w:p w:rsidR="0023234F" w:rsidRDefault="0023234F"/>
    <w:tbl>
      <w:tblPr>
        <w:tblStyle w:val="Tablaconcuadrcula"/>
        <w:tblW w:w="13780" w:type="dxa"/>
        <w:tblInd w:w="-318" w:type="dxa"/>
        <w:tblLayout w:type="fixed"/>
        <w:tblLook w:val="04A0"/>
      </w:tblPr>
      <w:tblGrid>
        <w:gridCol w:w="2836"/>
        <w:gridCol w:w="2126"/>
        <w:gridCol w:w="3145"/>
        <w:gridCol w:w="5673"/>
      </w:tblGrid>
      <w:tr w:rsidR="008B0C92" w:rsidTr="00C052A1">
        <w:trPr>
          <w:trHeight w:val="269"/>
        </w:trPr>
        <w:tc>
          <w:tcPr>
            <w:tcW w:w="4962" w:type="dxa"/>
            <w:gridSpan w:val="2"/>
          </w:tcPr>
          <w:p w:rsidR="000B56B1" w:rsidRDefault="000B56B1">
            <w:r w:rsidRPr="000B56B1">
              <w:t>CICLOS</w:t>
            </w:r>
          </w:p>
        </w:tc>
        <w:tc>
          <w:tcPr>
            <w:tcW w:w="8818" w:type="dxa"/>
            <w:gridSpan w:val="2"/>
          </w:tcPr>
          <w:p w:rsidR="000B56B1" w:rsidRDefault="004C5E1C" w:rsidP="004C5E1C">
            <w:r w:rsidRPr="004C5E1C">
              <w:t xml:space="preserve">Ciclo </w:t>
            </w:r>
            <w:r>
              <w:t>4</w:t>
            </w:r>
            <w:r w:rsidRPr="004C5E1C">
              <w:t xml:space="preserve"> (</w:t>
            </w:r>
            <w:r>
              <w:t>8-9</w:t>
            </w:r>
            <w:r w:rsidRPr="004C5E1C">
              <w:t>)</w:t>
            </w:r>
          </w:p>
        </w:tc>
      </w:tr>
      <w:tr w:rsidR="00EE6A95" w:rsidTr="00D259E9">
        <w:trPr>
          <w:trHeight w:val="1118"/>
        </w:trPr>
        <w:tc>
          <w:tcPr>
            <w:tcW w:w="2836" w:type="dxa"/>
            <w:shd w:val="clear" w:color="auto" w:fill="99FF99"/>
          </w:tcPr>
          <w:p w:rsidR="002232D5" w:rsidRPr="00C052A1" w:rsidRDefault="002232D5">
            <w:pPr>
              <w:rPr>
                <w:b/>
              </w:rPr>
            </w:pPr>
            <w:r w:rsidRPr="00C052A1">
              <w:rPr>
                <w:b/>
              </w:rPr>
              <w:t>META POR CICLO</w:t>
            </w:r>
          </w:p>
        </w:tc>
        <w:tc>
          <w:tcPr>
            <w:tcW w:w="10944" w:type="dxa"/>
            <w:gridSpan w:val="3"/>
            <w:shd w:val="clear" w:color="auto" w:fill="99FF99"/>
          </w:tcPr>
          <w:p w:rsidR="002232D5" w:rsidRPr="004C5E1C" w:rsidRDefault="002232D5" w:rsidP="002232D5">
            <w:r>
              <w:t>L</w:t>
            </w:r>
            <w:r w:rsidRPr="002232D5">
              <w:t>os y las estudiantes de octavo y noveno al terminar el ciclo 4 estarán  en capacidad de  reconocer los cambios más significativos que han tenido las sociedades a través del tiempo determinando como estos cambios modifican la vida del hombre y las estructuras sociales, haciendo uso de diferentes fuentes de información.</w:t>
            </w:r>
          </w:p>
        </w:tc>
      </w:tr>
      <w:tr w:rsidR="008B0C92" w:rsidTr="00D259E9">
        <w:trPr>
          <w:trHeight w:val="3612"/>
        </w:trPr>
        <w:tc>
          <w:tcPr>
            <w:tcW w:w="2836" w:type="dxa"/>
            <w:shd w:val="clear" w:color="auto" w:fill="99FF99"/>
          </w:tcPr>
          <w:p w:rsidR="00665AE8" w:rsidRPr="00C052A1" w:rsidRDefault="00665AE8">
            <w:pPr>
              <w:rPr>
                <w:b/>
              </w:rPr>
            </w:pPr>
            <w:r w:rsidRPr="00C052A1">
              <w:rPr>
                <w:b/>
              </w:rPr>
              <w:t>Objetivo específico por grado</w:t>
            </w:r>
          </w:p>
        </w:tc>
        <w:tc>
          <w:tcPr>
            <w:tcW w:w="5271" w:type="dxa"/>
            <w:gridSpan w:val="2"/>
            <w:shd w:val="clear" w:color="auto" w:fill="FFFF00"/>
          </w:tcPr>
          <w:p w:rsidR="004E49A1" w:rsidRPr="001468FD" w:rsidRDefault="00665AE8" w:rsidP="00665AE8">
            <w:pPr>
              <w:rPr>
                <w:b/>
              </w:rPr>
            </w:pPr>
            <w:r w:rsidRPr="001468FD">
              <w:rPr>
                <w:b/>
              </w:rPr>
              <w:t xml:space="preserve">Octavo </w:t>
            </w:r>
          </w:p>
          <w:p w:rsidR="00665AE8" w:rsidRPr="00665AE8" w:rsidRDefault="00665AE8" w:rsidP="00665AE8">
            <w:r w:rsidRPr="00665AE8">
              <w:t>Identificar los hechos históricos desde los ejes políticos, históricos, geográficos, económicos, culturales y antropológicos, mediante situaciones problemas, debates, producción de textos, promoviendo en la y el estudiante una actitud crítica, ética, tolerante con la diversidad y comprometido con el medio ambiente</w:t>
            </w:r>
          </w:p>
          <w:p w:rsidR="00665AE8" w:rsidRDefault="00665AE8" w:rsidP="002232D5"/>
          <w:p w:rsidR="00665AE8" w:rsidRDefault="00665AE8" w:rsidP="002232D5"/>
          <w:p w:rsidR="00665AE8" w:rsidRDefault="00665AE8" w:rsidP="002232D5"/>
        </w:tc>
        <w:tc>
          <w:tcPr>
            <w:tcW w:w="5673" w:type="dxa"/>
            <w:shd w:val="clear" w:color="auto" w:fill="FFFF00"/>
          </w:tcPr>
          <w:p w:rsidR="00665AE8" w:rsidRPr="001468FD" w:rsidRDefault="00665AE8" w:rsidP="002232D5">
            <w:pPr>
              <w:rPr>
                <w:b/>
              </w:rPr>
            </w:pPr>
            <w:r w:rsidRPr="001468FD">
              <w:rPr>
                <w:b/>
              </w:rPr>
              <w:t>Noveno</w:t>
            </w:r>
          </w:p>
          <w:p w:rsidR="004E49A1" w:rsidRDefault="005C4761" w:rsidP="002232D5">
            <w:r w:rsidRPr="005C4761">
              <w:t xml:space="preserve">Adquirir y desarrollar las competencias de pensamiento social, </w:t>
            </w:r>
            <w:r>
              <w:t>histórico, cultural,</w:t>
            </w:r>
            <w:r w:rsidRPr="005C4761">
              <w:t>político, democrático, y participativo, para facilitar la convivencia pacífica, la construcción de valores, el conocimiento de las Ciencias Sociales, la  solución de problemas sociales y  la interacción con otras personas y con el mundo</w:t>
            </w:r>
            <w:r>
              <w:t>.</w:t>
            </w:r>
          </w:p>
        </w:tc>
      </w:tr>
    </w:tbl>
    <w:p w:rsidR="000B56B1" w:rsidRDefault="000B56B1"/>
    <w:tbl>
      <w:tblPr>
        <w:tblStyle w:val="Tablaconcuadrcula"/>
        <w:tblW w:w="13893" w:type="dxa"/>
        <w:tblInd w:w="-318" w:type="dxa"/>
        <w:tblLayout w:type="fixed"/>
        <w:tblLook w:val="04A0"/>
      </w:tblPr>
      <w:tblGrid>
        <w:gridCol w:w="1277"/>
        <w:gridCol w:w="2327"/>
        <w:gridCol w:w="1643"/>
        <w:gridCol w:w="1643"/>
        <w:gridCol w:w="1643"/>
        <w:gridCol w:w="1643"/>
        <w:gridCol w:w="1644"/>
        <w:gridCol w:w="2073"/>
      </w:tblGrid>
      <w:tr w:rsidR="008513FC" w:rsidTr="002F0C91">
        <w:tc>
          <w:tcPr>
            <w:tcW w:w="1277" w:type="dxa"/>
          </w:tcPr>
          <w:p w:rsidR="002F0C91" w:rsidRDefault="008513FC" w:rsidP="002F0C91">
            <w:pPr>
              <w:rPr>
                <w:b/>
                <w:color w:val="00B050"/>
              </w:rPr>
            </w:pPr>
            <w:r w:rsidRPr="00F73006">
              <w:rPr>
                <w:b/>
                <w:color w:val="00B050"/>
              </w:rPr>
              <w:t>C</w:t>
            </w:r>
            <w:r w:rsidR="002F0C91">
              <w:rPr>
                <w:b/>
                <w:color w:val="00B050"/>
              </w:rPr>
              <w:t xml:space="preserve">omponente  por </w:t>
            </w:r>
          </w:p>
          <w:p w:rsidR="002F0C91" w:rsidRPr="00F73006" w:rsidRDefault="002F0C91" w:rsidP="002F0C91">
            <w:pPr>
              <w:rPr>
                <w:b/>
              </w:rPr>
            </w:pPr>
            <w:r>
              <w:rPr>
                <w:b/>
                <w:color w:val="00B050"/>
              </w:rPr>
              <w:lastRenderedPageBreak/>
              <w:t>competencias</w:t>
            </w:r>
          </w:p>
        </w:tc>
        <w:tc>
          <w:tcPr>
            <w:tcW w:w="2327" w:type="dxa"/>
          </w:tcPr>
          <w:p w:rsidR="008513FC" w:rsidRPr="00F73006" w:rsidRDefault="008513FC">
            <w:pPr>
              <w:rPr>
                <w:b/>
                <w:color w:val="FFC000"/>
              </w:rPr>
            </w:pPr>
            <w:r w:rsidRPr="00F73006">
              <w:rPr>
                <w:b/>
                <w:color w:val="FFC000"/>
              </w:rPr>
              <w:lastRenderedPageBreak/>
              <w:t>Autonomía</w:t>
            </w:r>
          </w:p>
          <w:p w:rsidR="00222FF0" w:rsidRDefault="00222FF0" w:rsidP="00222FF0">
            <w:r>
              <w:t xml:space="preserve">Potestad para regirse </w:t>
            </w:r>
            <w:r>
              <w:lastRenderedPageBreak/>
              <w:t>mediante normas y órganos de gobierno propios.</w:t>
            </w:r>
          </w:p>
          <w:p w:rsidR="00222FF0" w:rsidRDefault="00222FF0" w:rsidP="00222FF0">
            <w:r>
              <w:t>Condición de quien, para ciertas cosas, no depende de nadie.</w:t>
            </w:r>
          </w:p>
          <w:p w:rsidR="00222FF0" w:rsidRDefault="00222FF0" w:rsidP="00222FF0">
            <w:r>
              <w:t>Reconoce la importancia de tomar buenas decisiones en diferentes situaciones y contextos para la solución de problemas.</w:t>
            </w:r>
          </w:p>
        </w:tc>
        <w:tc>
          <w:tcPr>
            <w:tcW w:w="1643" w:type="dxa"/>
          </w:tcPr>
          <w:p w:rsidR="008513FC" w:rsidRPr="00F73006" w:rsidRDefault="008513FC">
            <w:pPr>
              <w:rPr>
                <w:b/>
                <w:color w:val="FF0000"/>
              </w:rPr>
            </w:pPr>
            <w:r w:rsidRPr="00F73006">
              <w:rPr>
                <w:b/>
                <w:color w:val="FF0000"/>
              </w:rPr>
              <w:lastRenderedPageBreak/>
              <w:t>Axiología</w:t>
            </w:r>
          </w:p>
          <w:p w:rsidR="00125A5E" w:rsidRDefault="00125A5E" w:rsidP="00125A5E">
            <w:r>
              <w:t xml:space="preserve">Conoce y </w:t>
            </w:r>
            <w:r>
              <w:lastRenderedPageBreak/>
              <w:t>aplicas los valores culturales de una sociedad en relación con los demás.</w:t>
            </w:r>
          </w:p>
          <w:p w:rsidR="00125A5E" w:rsidRDefault="00125A5E" w:rsidP="00125A5E"/>
          <w:p w:rsidR="00125A5E" w:rsidRDefault="00125A5E" w:rsidP="00125A5E">
            <w:r>
              <w:t>Teoría de los valores.</w:t>
            </w:r>
          </w:p>
          <w:p w:rsidR="00222FF0" w:rsidRDefault="00125A5E" w:rsidP="00125A5E">
            <w:r>
              <w:t>Reconoce que es un ser con valores a través de las relaciones que establece con los demás, que lo llevan a ser un buen ser social.</w:t>
            </w:r>
          </w:p>
        </w:tc>
        <w:tc>
          <w:tcPr>
            <w:tcW w:w="1643" w:type="dxa"/>
          </w:tcPr>
          <w:p w:rsidR="008513FC" w:rsidRDefault="008513FC">
            <w:r w:rsidRPr="00F73006">
              <w:rPr>
                <w:b/>
                <w:color w:val="FFFF00"/>
              </w:rPr>
              <w:lastRenderedPageBreak/>
              <w:t xml:space="preserve">Pensamiento crítico </w:t>
            </w:r>
            <w:r w:rsidRPr="00F73006">
              <w:rPr>
                <w:b/>
                <w:color w:val="FFFF00"/>
              </w:rPr>
              <w:lastRenderedPageBreak/>
              <w:t>reflexivo</w:t>
            </w:r>
            <w:r w:rsidR="00125A5E" w:rsidRPr="00125A5E">
              <w:t>Analiza de forma crítico reflexivo las distintas situaciones que se presentan en los contextos en los cuales se desenvuelve.</w:t>
            </w:r>
          </w:p>
          <w:p w:rsidR="00125A5E" w:rsidRDefault="00125A5E"/>
        </w:tc>
        <w:tc>
          <w:tcPr>
            <w:tcW w:w="1643" w:type="dxa"/>
          </w:tcPr>
          <w:p w:rsidR="008513FC" w:rsidRPr="00F73006" w:rsidRDefault="008513FC">
            <w:pPr>
              <w:rPr>
                <w:b/>
                <w:color w:val="33CC33"/>
              </w:rPr>
            </w:pPr>
            <w:r w:rsidRPr="00F73006">
              <w:rPr>
                <w:b/>
                <w:color w:val="33CC33"/>
              </w:rPr>
              <w:lastRenderedPageBreak/>
              <w:t>Relación con la trascendencia</w:t>
            </w:r>
          </w:p>
          <w:p w:rsidR="00125A5E" w:rsidRDefault="00125A5E">
            <w:r w:rsidRPr="00125A5E">
              <w:lastRenderedPageBreak/>
              <w:t>Se reconoce como un ser individual y social, que respeta las diferencias contribuyendo a una sana convivencia.</w:t>
            </w:r>
          </w:p>
        </w:tc>
        <w:tc>
          <w:tcPr>
            <w:tcW w:w="1643" w:type="dxa"/>
          </w:tcPr>
          <w:p w:rsidR="008513FC" w:rsidRPr="00A42F02" w:rsidRDefault="008513FC">
            <w:pPr>
              <w:rPr>
                <w:b/>
                <w:color w:val="C00000"/>
              </w:rPr>
            </w:pPr>
            <w:r w:rsidRPr="00A42F02">
              <w:rPr>
                <w:b/>
                <w:color w:val="C00000"/>
              </w:rPr>
              <w:lastRenderedPageBreak/>
              <w:t>Creatividad</w:t>
            </w:r>
          </w:p>
          <w:p w:rsidR="00125A5E" w:rsidRDefault="00125A5E">
            <w:r w:rsidRPr="00125A5E">
              <w:t xml:space="preserve">Desarrolla </w:t>
            </w:r>
            <w:r w:rsidRPr="00125A5E">
              <w:lastRenderedPageBreak/>
              <w:t>actividades que permitan aplicar de una manera creativa los diferentes conceptos, capacidades y aprendizajes para transformar su entorno de manera responsable.</w:t>
            </w:r>
          </w:p>
        </w:tc>
        <w:tc>
          <w:tcPr>
            <w:tcW w:w="1644" w:type="dxa"/>
          </w:tcPr>
          <w:p w:rsidR="00A42F02" w:rsidRDefault="00EE62CC">
            <w:r>
              <w:rPr>
                <w:b/>
                <w:color w:val="FF3399"/>
              </w:rPr>
              <w:lastRenderedPageBreak/>
              <w:t xml:space="preserve">Competencias </w:t>
            </w:r>
            <w:r w:rsidR="008513FC" w:rsidRPr="00A42F02">
              <w:rPr>
                <w:b/>
                <w:color w:val="FF3399"/>
              </w:rPr>
              <w:t>ciudadan</w:t>
            </w:r>
            <w:r>
              <w:rPr>
                <w:b/>
                <w:color w:val="FF3399"/>
              </w:rPr>
              <w:t>a</w:t>
            </w:r>
            <w:r w:rsidR="008513FC" w:rsidRPr="00A42F02">
              <w:rPr>
                <w:b/>
                <w:color w:val="FF3399"/>
              </w:rPr>
              <w:t>s</w:t>
            </w:r>
          </w:p>
          <w:p w:rsidR="00CC6A14" w:rsidRDefault="00CC6A14">
            <w:r>
              <w:lastRenderedPageBreak/>
              <w:t xml:space="preserve">Identifica y </w:t>
            </w:r>
            <w:r w:rsidRPr="00CC6A14">
              <w:t>pone en práctica aquellas competencias ciudadanas que le permiten interactuar con los demás y su entorno.</w:t>
            </w:r>
            <w:r>
              <w:t xml:space="preserve"> Y</w:t>
            </w:r>
          </w:p>
          <w:p w:rsidR="008513FC" w:rsidRDefault="00F73006">
            <w:proofErr w:type="gramStart"/>
            <w:r w:rsidRPr="00F73006">
              <w:t>particip</w:t>
            </w:r>
            <w:r w:rsidR="00CC6A14">
              <w:t>a</w:t>
            </w:r>
            <w:proofErr w:type="gramEnd"/>
            <w:r w:rsidRPr="00F73006">
              <w:t xml:space="preserve"> en la construcción de una sociedad democrática, pacífica e incluyente.</w:t>
            </w:r>
          </w:p>
          <w:p w:rsidR="00F73006" w:rsidRDefault="00F73006"/>
        </w:tc>
        <w:tc>
          <w:tcPr>
            <w:tcW w:w="2073" w:type="dxa"/>
          </w:tcPr>
          <w:p w:rsidR="008513FC" w:rsidRPr="00A42F02" w:rsidRDefault="008513FC">
            <w:pPr>
              <w:rPr>
                <w:b/>
                <w:color w:val="0000FF"/>
              </w:rPr>
            </w:pPr>
            <w:proofErr w:type="spellStart"/>
            <w:r w:rsidRPr="00A42F02">
              <w:rPr>
                <w:b/>
                <w:color w:val="0000FF"/>
              </w:rPr>
              <w:lastRenderedPageBreak/>
              <w:t>Relaciones</w:t>
            </w:r>
            <w:r w:rsidR="00222FF0" w:rsidRPr="00A42F02">
              <w:rPr>
                <w:b/>
                <w:color w:val="0000FF"/>
              </w:rPr>
              <w:t>intra</w:t>
            </w:r>
            <w:proofErr w:type="spellEnd"/>
            <w:r w:rsidR="00222FF0" w:rsidRPr="00A42F02">
              <w:rPr>
                <w:b/>
                <w:color w:val="0000FF"/>
              </w:rPr>
              <w:t xml:space="preserve"> e interpersonales</w:t>
            </w:r>
          </w:p>
          <w:p w:rsidR="00F73006" w:rsidRDefault="00F73006">
            <w:r w:rsidRPr="00F73006">
              <w:lastRenderedPageBreak/>
              <w:t>Reconoce  sus capacidades, derechos y deberes y los de las demás personas e interactúa con éstas respetando la diferencia.</w:t>
            </w:r>
          </w:p>
        </w:tc>
      </w:tr>
    </w:tbl>
    <w:p w:rsidR="001468FD" w:rsidRDefault="001468FD"/>
    <w:p w:rsidR="00BB0D0E" w:rsidRDefault="00BB0D0E">
      <w:r>
        <w:t>NIVEL DE COMPETENCIA</w:t>
      </w:r>
    </w:p>
    <w:tbl>
      <w:tblPr>
        <w:tblStyle w:val="Tablaconcuadrcula"/>
        <w:tblW w:w="0" w:type="auto"/>
        <w:tblInd w:w="-34" w:type="dxa"/>
        <w:tblLook w:val="04A0"/>
      </w:tblPr>
      <w:tblGrid>
        <w:gridCol w:w="1912"/>
        <w:gridCol w:w="1878"/>
        <w:gridCol w:w="1878"/>
        <w:gridCol w:w="1878"/>
        <w:gridCol w:w="1878"/>
        <w:gridCol w:w="1878"/>
        <w:gridCol w:w="1878"/>
      </w:tblGrid>
      <w:tr w:rsidR="00BB0D0E" w:rsidTr="00EA635A">
        <w:tc>
          <w:tcPr>
            <w:tcW w:w="1912" w:type="dxa"/>
            <w:shd w:val="clear" w:color="auto" w:fill="99FF99"/>
          </w:tcPr>
          <w:p w:rsidR="00BB0D0E" w:rsidRDefault="00C73EAE">
            <w:r w:rsidRPr="00C73EAE">
              <w:t>N1 Reconoce la importancia de tomar buenas decisiones en diferentes situaciones y contextos.</w:t>
            </w:r>
          </w:p>
          <w:p w:rsidR="00C07C76" w:rsidRDefault="00C07C76">
            <w:r>
              <w:t>N2</w:t>
            </w:r>
          </w:p>
          <w:p w:rsidR="00705FA2" w:rsidRDefault="00705FA2" w:rsidP="00705FA2">
            <w:r>
              <w:t>Comprender</w:t>
            </w:r>
          </w:p>
          <w:p w:rsidR="00C07C76" w:rsidRDefault="00705FA2" w:rsidP="00705FA2">
            <w:r>
              <w:lastRenderedPageBreak/>
              <w:t xml:space="preserve">Distingue los diferentes fenómenos sociales, políticos, económicos y culturales que dinamizan los procesos </w:t>
            </w:r>
            <w:r w:rsidR="00DF40E8">
              <w:t>h</w:t>
            </w:r>
            <w:r>
              <w:t xml:space="preserve">istóricos.  </w:t>
            </w:r>
          </w:p>
          <w:p w:rsidR="00DF40E8" w:rsidRDefault="00DF40E8" w:rsidP="00705FA2">
            <w:r>
              <w:t xml:space="preserve">N3 </w:t>
            </w:r>
          </w:p>
          <w:p w:rsidR="00DF40E8" w:rsidRDefault="00DF40E8" w:rsidP="00DF40E8">
            <w:r>
              <w:t xml:space="preserve">Aplicar </w:t>
            </w:r>
          </w:p>
          <w:p w:rsidR="00DF40E8" w:rsidRDefault="00DF40E8" w:rsidP="00DF40E8">
            <w:r>
              <w:t>Usa las diferentes técnicas en la recolección de información histórica</w:t>
            </w:r>
            <w:r w:rsidR="008C78DA">
              <w:t>.</w:t>
            </w:r>
          </w:p>
          <w:p w:rsidR="008C78DA" w:rsidRDefault="008C78DA" w:rsidP="00DF40E8">
            <w:r>
              <w:t>N4</w:t>
            </w:r>
          </w:p>
          <w:p w:rsidR="00DF40E8" w:rsidRDefault="008C78DA" w:rsidP="00705FA2">
            <w:r w:rsidRPr="008C78DA">
              <w:t>Selecciona la información que más le agrada de los temas tratados en clase.</w:t>
            </w:r>
          </w:p>
          <w:p w:rsidR="00507118" w:rsidRDefault="00975009" w:rsidP="00507118">
            <w:r>
              <w:t>N5</w:t>
            </w:r>
          </w:p>
          <w:p w:rsidR="00507118" w:rsidRDefault="00507118" w:rsidP="00507118">
            <w:r>
              <w:t>Diseña estrategias y /o métodos para enfrentar diferentes situaciones</w:t>
            </w:r>
            <w:r w:rsidR="00191892">
              <w:t>.</w:t>
            </w:r>
          </w:p>
          <w:p w:rsidR="00191892" w:rsidRDefault="00191892" w:rsidP="00191892">
            <w:r>
              <w:t>N6</w:t>
            </w:r>
          </w:p>
          <w:p w:rsidR="00191892" w:rsidRDefault="00191892" w:rsidP="00191892">
            <w:r>
              <w:t xml:space="preserve">Construye sus propias ideas y las expone  de  </w:t>
            </w:r>
            <w:r>
              <w:lastRenderedPageBreak/>
              <w:t>acuerdo a los temas  trabajados en clase.</w:t>
            </w:r>
          </w:p>
          <w:p w:rsidR="00507118" w:rsidRDefault="00507118" w:rsidP="00507118"/>
          <w:p w:rsidR="00191892" w:rsidRDefault="00507118" w:rsidP="00191892">
            <w:r>
              <w:tab/>
            </w:r>
          </w:p>
          <w:p w:rsidR="00975009" w:rsidRDefault="00975009" w:rsidP="00507118"/>
        </w:tc>
        <w:tc>
          <w:tcPr>
            <w:tcW w:w="1878" w:type="dxa"/>
            <w:shd w:val="clear" w:color="auto" w:fill="00B050"/>
          </w:tcPr>
          <w:p w:rsidR="00C73EAE" w:rsidRDefault="00C73EAE" w:rsidP="00C73EAE">
            <w:r>
              <w:lastRenderedPageBreak/>
              <w:t xml:space="preserve">N1 </w:t>
            </w:r>
          </w:p>
          <w:p w:rsidR="00BB0D0E" w:rsidRDefault="00C73EAE" w:rsidP="00C73EAE">
            <w:r>
              <w:t>Identifica los distintos valores esenciales para una sana convivencia.</w:t>
            </w:r>
          </w:p>
          <w:p w:rsidR="00705FA2" w:rsidRDefault="00705FA2" w:rsidP="00C73EAE">
            <w:r>
              <w:t>N2</w:t>
            </w:r>
          </w:p>
          <w:p w:rsidR="00705FA2" w:rsidRDefault="00705FA2" w:rsidP="00C73EAE">
            <w:r w:rsidRPr="00705FA2">
              <w:t xml:space="preserve">Valora el respeto que se debe tener </w:t>
            </w:r>
            <w:r w:rsidRPr="00705FA2">
              <w:lastRenderedPageBreak/>
              <w:t>por los recursos naturales y el medio ambiente</w:t>
            </w:r>
            <w:r w:rsidR="00DF40E8">
              <w:t>.</w:t>
            </w:r>
          </w:p>
          <w:p w:rsidR="00DF40E8" w:rsidRDefault="00DF40E8" w:rsidP="00C73EAE">
            <w:r>
              <w:t>N3</w:t>
            </w:r>
          </w:p>
          <w:p w:rsidR="00DF40E8" w:rsidRDefault="00DF40E8" w:rsidP="00C73EAE">
            <w:r w:rsidRPr="00DF40E8">
              <w:t>Promueve la solidaridad por las personas afectadas por las problemáticas poblacionales de Colombia</w:t>
            </w:r>
            <w:r w:rsidR="008C78DA">
              <w:t>.</w:t>
            </w:r>
          </w:p>
          <w:p w:rsidR="008C78DA" w:rsidRDefault="008C78DA" w:rsidP="00C73EAE">
            <w:r>
              <w:t>N4</w:t>
            </w:r>
          </w:p>
          <w:p w:rsidR="008C78DA" w:rsidRDefault="008C78DA" w:rsidP="008C78DA">
            <w:r w:rsidRPr="008C78DA">
              <w:t xml:space="preserve">Plantea </w:t>
            </w:r>
            <w:r>
              <w:t>m</w:t>
            </w:r>
            <w:r w:rsidRPr="008C78DA">
              <w:t>ecanismos de solución frente a un conflicto o una situación problema.</w:t>
            </w:r>
          </w:p>
          <w:p w:rsidR="00507118" w:rsidRDefault="00507118" w:rsidP="00507118">
            <w:r>
              <w:t>N5</w:t>
            </w:r>
          </w:p>
          <w:p w:rsidR="00191892" w:rsidRDefault="00507118" w:rsidP="00507118">
            <w:r>
              <w:t>Expone sus puntos de vista de una manera responsable y respetuosa</w:t>
            </w:r>
            <w:r w:rsidR="00191892">
              <w:t>.</w:t>
            </w:r>
          </w:p>
          <w:p w:rsidR="00191892" w:rsidRDefault="00191892" w:rsidP="00191892">
            <w:r>
              <w:t>N6</w:t>
            </w:r>
          </w:p>
          <w:p w:rsidR="00507118" w:rsidRDefault="00191892" w:rsidP="00191892">
            <w:r>
              <w:t>Valora las actitudes y conocimientos de los demás.</w:t>
            </w:r>
            <w:r w:rsidR="00507118">
              <w:tab/>
            </w:r>
          </w:p>
        </w:tc>
        <w:tc>
          <w:tcPr>
            <w:tcW w:w="1878" w:type="dxa"/>
            <w:shd w:val="clear" w:color="auto" w:fill="99FF99"/>
          </w:tcPr>
          <w:p w:rsidR="00BB0D0E" w:rsidRDefault="00C73EAE">
            <w:r w:rsidRPr="00C73EAE">
              <w:lastRenderedPageBreak/>
              <w:t>N1 Reconoce los derechos y deberes que posee cada persona al interior de la sociedad.</w:t>
            </w:r>
          </w:p>
          <w:p w:rsidR="00705FA2" w:rsidRDefault="00705FA2">
            <w:r>
              <w:t>N2</w:t>
            </w:r>
          </w:p>
          <w:p w:rsidR="00705FA2" w:rsidRDefault="00553CEE">
            <w:r w:rsidRPr="00553CEE">
              <w:t xml:space="preserve">Comprende la problemática </w:t>
            </w:r>
            <w:r w:rsidRPr="00553CEE">
              <w:lastRenderedPageBreak/>
              <w:t>ambiental derivada del crecimiento acelerado de la población</w:t>
            </w:r>
            <w:r w:rsidR="00915A66">
              <w:t>.</w:t>
            </w:r>
          </w:p>
          <w:p w:rsidR="00915A66" w:rsidRDefault="00915A66">
            <w:r>
              <w:t>N3</w:t>
            </w:r>
          </w:p>
          <w:p w:rsidR="00915A66" w:rsidRDefault="00915A66">
            <w:r w:rsidRPr="00915A66">
              <w:t>Aplica su conocimiento histórico para relacionar fenómenos  e identificar personajes.</w:t>
            </w:r>
          </w:p>
          <w:p w:rsidR="008C78DA" w:rsidRDefault="008C78DA">
            <w:r>
              <w:t>N4</w:t>
            </w:r>
          </w:p>
          <w:p w:rsidR="008C78DA" w:rsidRDefault="00975009">
            <w:r w:rsidRPr="00975009">
              <w:t>Establece semejanzas  y diferencias entre la organización social de un determinado lugar con el propio</w:t>
            </w:r>
            <w:r w:rsidR="00507118">
              <w:t>.</w:t>
            </w:r>
          </w:p>
          <w:p w:rsidR="00507118" w:rsidRDefault="00507118" w:rsidP="00507118">
            <w:r>
              <w:t>N5</w:t>
            </w:r>
          </w:p>
          <w:p w:rsidR="000C783A" w:rsidRDefault="00507118" w:rsidP="00507118">
            <w:r>
              <w:t>Formula alternativas de solución frente a la discriminación racial.</w:t>
            </w:r>
            <w:r>
              <w:tab/>
            </w:r>
          </w:p>
          <w:p w:rsidR="000C783A" w:rsidRDefault="000C783A" w:rsidP="000C783A">
            <w:r>
              <w:t>N6</w:t>
            </w:r>
          </w:p>
          <w:p w:rsidR="00507118" w:rsidRDefault="000C783A" w:rsidP="000C783A">
            <w:r>
              <w:t xml:space="preserve">Apoya las iniciativas  y propuestas </w:t>
            </w:r>
            <w:r>
              <w:lastRenderedPageBreak/>
              <w:t>existentes frente a la discriminación racial</w:t>
            </w:r>
          </w:p>
        </w:tc>
        <w:tc>
          <w:tcPr>
            <w:tcW w:w="1878" w:type="dxa"/>
            <w:shd w:val="clear" w:color="auto" w:fill="00B050"/>
          </w:tcPr>
          <w:p w:rsidR="00F90E23" w:rsidRDefault="00F90E23" w:rsidP="00F90E23">
            <w:r>
              <w:lastRenderedPageBreak/>
              <w:t xml:space="preserve">N1 </w:t>
            </w:r>
          </w:p>
          <w:p w:rsidR="00BB0D0E" w:rsidRDefault="00F90E23" w:rsidP="00F90E23">
            <w:r>
              <w:t>Identifica las creencias religiosas de una comunidad o región.</w:t>
            </w:r>
          </w:p>
          <w:p w:rsidR="00553CEE" w:rsidRDefault="00553CEE" w:rsidP="00F90E23">
            <w:r>
              <w:t>N2</w:t>
            </w:r>
          </w:p>
          <w:p w:rsidR="00553CEE" w:rsidRDefault="00553CEE" w:rsidP="00F90E23">
            <w:r w:rsidRPr="00553CEE">
              <w:t xml:space="preserve">Comprende las repercusiones </w:t>
            </w:r>
            <w:r w:rsidRPr="00553CEE">
              <w:lastRenderedPageBreak/>
              <w:t>sociales y ambientales que genera el crecimiento de la población</w:t>
            </w:r>
            <w:r w:rsidR="00915A66">
              <w:t>.</w:t>
            </w:r>
          </w:p>
          <w:p w:rsidR="00915A66" w:rsidRDefault="00915A66" w:rsidP="00F90E23">
            <w:r>
              <w:t xml:space="preserve">N3 </w:t>
            </w:r>
          </w:p>
          <w:p w:rsidR="00915A66" w:rsidRDefault="00915A66" w:rsidP="00F90E23">
            <w:r w:rsidRPr="00915A66">
              <w:t>Comparo los diferentes hechos que llevaron a la independencia de los pueblos americanos.</w:t>
            </w:r>
          </w:p>
          <w:p w:rsidR="00975009" w:rsidRDefault="00975009" w:rsidP="00F90E23">
            <w:r>
              <w:t>N4</w:t>
            </w:r>
          </w:p>
          <w:p w:rsidR="00975009" w:rsidRDefault="00975009" w:rsidP="00F90E23">
            <w:r w:rsidRPr="00975009">
              <w:t>Compara los dogmas de diferentes culturas.</w:t>
            </w:r>
          </w:p>
          <w:p w:rsidR="00507118" w:rsidRDefault="00507118" w:rsidP="00507118">
            <w:r>
              <w:t>N5</w:t>
            </w:r>
          </w:p>
          <w:p w:rsidR="00507118" w:rsidRDefault="00507118" w:rsidP="00507118">
            <w:r>
              <w:t>Se proyecta como miembro de una cultura religiosa.</w:t>
            </w:r>
          </w:p>
          <w:p w:rsidR="000C783A" w:rsidRDefault="000C783A" w:rsidP="000C783A">
            <w:r>
              <w:t>N6</w:t>
            </w:r>
          </w:p>
          <w:p w:rsidR="000C783A" w:rsidRDefault="00EA635A" w:rsidP="000C783A">
            <w:r>
              <w:t>Reflexiona</w:t>
            </w:r>
            <w:r w:rsidR="000C783A">
              <w:t xml:space="preserve"> libremente sobre las diferentes concepciones religiosas.</w:t>
            </w:r>
          </w:p>
          <w:p w:rsidR="000C783A" w:rsidRDefault="000C783A" w:rsidP="000C783A"/>
        </w:tc>
        <w:tc>
          <w:tcPr>
            <w:tcW w:w="1878" w:type="dxa"/>
            <w:shd w:val="clear" w:color="auto" w:fill="99FF99"/>
          </w:tcPr>
          <w:p w:rsidR="00F90E23" w:rsidRDefault="00F90E23" w:rsidP="00F90E23">
            <w:r>
              <w:lastRenderedPageBreak/>
              <w:t>N1</w:t>
            </w:r>
          </w:p>
          <w:p w:rsidR="00BB0D0E" w:rsidRDefault="00F90E23" w:rsidP="00F90E23">
            <w:r>
              <w:t xml:space="preserve">Identifica las principales características de los aspectos políticos,  económicos, sociales y culturales de </w:t>
            </w:r>
            <w:r>
              <w:lastRenderedPageBreak/>
              <w:t>Colombia.</w:t>
            </w:r>
          </w:p>
          <w:p w:rsidR="00553CEE" w:rsidRDefault="00553CEE" w:rsidP="00F90E23">
            <w:r>
              <w:t>N2</w:t>
            </w:r>
          </w:p>
          <w:p w:rsidR="00553CEE" w:rsidRDefault="00553CEE" w:rsidP="00F90E23">
            <w:pPr>
              <w:rPr>
                <w:ins w:id="27" w:author="ISABEL&amp;PILI" w:date="2012-04-10T11:04:00Z"/>
              </w:rPr>
            </w:pPr>
            <w:r w:rsidRPr="00553CEE">
              <w:t>Comprende el impacto que las concentración es poblacionales pueden generar en el planeta</w:t>
            </w:r>
          </w:p>
          <w:p w:rsidR="00985C63" w:rsidRDefault="00985C63" w:rsidP="00F90E23">
            <w:r>
              <w:t>N3</w:t>
            </w:r>
          </w:p>
          <w:p w:rsidR="00985C63" w:rsidRDefault="00985C63" w:rsidP="00F90E23">
            <w:r w:rsidRPr="00985C63">
              <w:t>Aplicar diferentes mecanismos de protección de derechos fundamentales estipulados en nuestra constitución.</w:t>
            </w:r>
          </w:p>
          <w:p w:rsidR="00975009" w:rsidRDefault="00975009" w:rsidP="00F90E23">
            <w:r>
              <w:t>N4</w:t>
            </w:r>
          </w:p>
          <w:p w:rsidR="00975009" w:rsidRDefault="00975009" w:rsidP="00F90E23">
            <w:r w:rsidRPr="00975009">
              <w:t>Describe características políticas sociales y culturales de la región a la que pertenece.</w:t>
            </w:r>
          </w:p>
          <w:p w:rsidR="00507118" w:rsidRDefault="00507118" w:rsidP="00507118">
            <w:r>
              <w:t>N5</w:t>
            </w:r>
          </w:p>
          <w:p w:rsidR="00507118" w:rsidRDefault="00507118" w:rsidP="00507118">
            <w:r>
              <w:t>Justifica sus puntos de vista  frente a la diversidad cultural de Colombia</w:t>
            </w:r>
            <w:r w:rsidR="000C783A">
              <w:t>.</w:t>
            </w:r>
          </w:p>
          <w:p w:rsidR="000C783A" w:rsidRDefault="000C783A" w:rsidP="000C783A">
            <w:r>
              <w:t>N6</w:t>
            </w:r>
          </w:p>
          <w:p w:rsidR="000C783A" w:rsidRDefault="000C783A" w:rsidP="000C783A">
            <w:r>
              <w:t xml:space="preserve">Demuestra un </w:t>
            </w:r>
            <w:r>
              <w:lastRenderedPageBreak/>
              <w:t>aprendizaje significativo frente a los temas de clase.</w:t>
            </w:r>
          </w:p>
        </w:tc>
        <w:tc>
          <w:tcPr>
            <w:tcW w:w="1878" w:type="dxa"/>
            <w:shd w:val="clear" w:color="auto" w:fill="00B050"/>
          </w:tcPr>
          <w:p w:rsidR="00F90E23" w:rsidRDefault="00F90E23" w:rsidP="00F90E23">
            <w:r>
              <w:lastRenderedPageBreak/>
              <w:t>N1</w:t>
            </w:r>
          </w:p>
          <w:p w:rsidR="00BB0D0E" w:rsidRDefault="00F90E23" w:rsidP="00F90E23">
            <w:r>
              <w:t>Describe imágenes de la geografía colombiana</w:t>
            </w:r>
          </w:p>
          <w:p w:rsidR="00553CEE" w:rsidRDefault="00553CEE" w:rsidP="00F90E23">
            <w:r>
              <w:t>N2</w:t>
            </w:r>
          </w:p>
          <w:p w:rsidR="00553CEE" w:rsidRDefault="00553CEE" w:rsidP="00F90E23">
            <w:r w:rsidRPr="00553CEE">
              <w:t xml:space="preserve">Diseño mapas conceptuales en los que clasifico </w:t>
            </w:r>
            <w:r w:rsidRPr="00553CEE">
              <w:lastRenderedPageBreak/>
              <w:t>las tipologías de las migraciones.</w:t>
            </w:r>
          </w:p>
          <w:p w:rsidR="008A64E0" w:rsidRDefault="008A64E0" w:rsidP="00F90E23">
            <w:r>
              <w:t xml:space="preserve">N3 </w:t>
            </w:r>
            <w:r w:rsidR="00411990" w:rsidRPr="00411990">
              <w:t>Elabora diferentes tipos de textos donde se muestra los aprendizajes obtenidos.</w:t>
            </w:r>
          </w:p>
          <w:p w:rsidR="00975009" w:rsidRDefault="00975009" w:rsidP="00F90E23">
            <w:r>
              <w:t>N4</w:t>
            </w:r>
          </w:p>
          <w:p w:rsidR="00975009" w:rsidRDefault="00975009" w:rsidP="00F90E23">
            <w:r w:rsidRPr="00975009">
              <w:t>Abstrae información relevante de un texto</w:t>
            </w:r>
          </w:p>
          <w:p w:rsidR="00191892" w:rsidRDefault="00191892" w:rsidP="00191892">
            <w:r>
              <w:t>N5</w:t>
            </w:r>
          </w:p>
          <w:p w:rsidR="000C783A" w:rsidRDefault="00191892" w:rsidP="00191892">
            <w:r>
              <w:t>Formula hipótesis  ante diferentes situaciones y acontecimientos</w:t>
            </w:r>
            <w:r w:rsidR="000C783A">
              <w:t>.</w:t>
            </w:r>
          </w:p>
          <w:p w:rsidR="000C783A" w:rsidRDefault="000C783A" w:rsidP="000C783A">
            <w:r>
              <w:t>N6</w:t>
            </w:r>
          </w:p>
          <w:p w:rsidR="00507118" w:rsidRDefault="000C783A" w:rsidP="000C783A">
            <w:r>
              <w:t>Contrasta la información recibida con otras fuentes</w:t>
            </w:r>
          </w:p>
        </w:tc>
        <w:tc>
          <w:tcPr>
            <w:tcW w:w="1878" w:type="dxa"/>
            <w:shd w:val="clear" w:color="auto" w:fill="99FF99"/>
          </w:tcPr>
          <w:p w:rsidR="00BB0D0E" w:rsidRDefault="004F40BC" w:rsidP="00F90E23">
            <w:pPr>
              <w:rPr>
                <w:b/>
              </w:rPr>
            </w:pPr>
            <w:r>
              <w:rPr>
                <w:b/>
              </w:rPr>
              <w:lastRenderedPageBreak/>
              <w:t xml:space="preserve">N1 </w:t>
            </w:r>
          </w:p>
          <w:p w:rsidR="004F40BC" w:rsidRDefault="004F40BC" w:rsidP="00F90E23">
            <w:r w:rsidRPr="004F40BC">
              <w:t>Reconoce las normas para una sana convivencia</w:t>
            </w:r>
            <w:r w:rsidR="00DF40E8">
              <w:t>.</w:t>
            </w:r>
          </w:p>
          <w:p w:rsidR="00DF40E8" w:rsidRDefault="00DF40E8" w:rsidP="00F90E23">
            <w:r>
              <w:t>N2</w:t>
            </w:r>
          </w:p>
          <w:p w:rsidR="00DF40E8" w:rsidRDefault="00DF40E8" w:rsidP="00F90E23">
            <w:r w:rsidRPr="00DF40E8">
              <w:t xml:space="preserve">Asumo una posición crítica frente a los problemas </w:t>
            </w:r>
            <w:r w:rsidRPr="00DF40E8">
              <w:lastRenderedPageBreak/>
              <w:t>causados por el desplazamiento forzado en Colombia</w:t>
            </w:r>
            <w:r w:rsidR="008C78DA">
              <w:t>.</w:t>
            </w:r>
          </w:p>
          <w:p w:rsidR="008C78DA" w:rsidRDefault="008C78DA" w:rsidP="00F90E23">
            <w:r>
              <w:t>N3</w:t>
            </w:r>
          </w:p>
          <w:p w:rsidR="008C78DA" w:rsidRDefault="008C78DA" w:rsidP="00F90E23">
            <w:r w:rsidRPr="008C78DA">
              <w:t>Aplica y propone normas para la sana convivencia.</w:t>
            </w:r>
          </w:p>
          <w:p w:rsidR="00975009" w:rsidRDefault="00975009" w:rsidP="00F90E23">
            <w:r>
              <w:t>N4</w:t>
            </w:r>
          </w:p>
          <w:p w:rsidR="00975009" w:rsidRDefault="00975009" w:rsidP="00F90E23">
            <w:r w:rsidRPr="00975009">
              <w:t>Debate sobre algunas decisiones tomadas por algunos dirigentes políticos</w:t>
            </w:r>
            <w:r w:rsidR="00191892">
              <w:t>.</w:t>
            </w:r>
          </w:p>
          <w:p w:rsidR="00191892" w:rsidRDefault="00191892" w:rsidP="00191892">
            <w:r>
              <w:t>N5</w:t>
            </w:r>
          </w:p>
          <w:p w:rsidR="00191892" w:rsidRDefault="00EA635A" w:rsidP="00191892">
            <w:r>
              <w:t xml:space="preserve">Asume </w:t>
            </w:r>
            <w:r w:rsidR="00191892">
              <w:t xml:space="preserve"> las competencias ciudadanas como una fuente armonía y equilibrio social.</w:t>
            </w:r>
          </w:p>
          <w:p w:rsidR="000C783A" w:rsidRDefault="000C783A" w:rsidP="000C783A">
            <w:r>
              <w:t>N6</w:t>
            </w:r>
          </w:p>
          <w:p w:rsidR="000C783A" w:rsidRPr="004F40BC" w:rsidRDefault="000C783A" w:rsidP="000C783A">
            <w:r>
              <w:t>Se integra y participa activamente en grupos de trabajo.</w:t>
            </w:r>
          </w:p>
        </w:tc>
      </w:tr>
    </w:tbl>
    <w:p w:rsidR="00BB0D0E" w:rsidRDefault="00BB0D0E"/>
    <w:p w:rsidR="00BB0D0E" w:rsidRPr="000F78FE" w:rsidRDefault="00DE22EF">
      <w:pPr>
        <w:rPr>
          <w:b/>
        </w:rPr>
      </w:pPr>
      <w:r w:rsidRPr="000F78FE">
        <w:rPr>
          <w:b/>
        </w:rPr>
        <w:t>ESTÁNDARES POR PERÍODO</w:t>
      </w:r>
      <w:r w:rsidR="000F78FE" w:rsidRPr="000F78FE">
        <w:rPr>
          <w:b/>
        </w:rPr>
        <w:t xml:space="preserve"> GRADO 8º </w:t>
      </w:r>
    </w:p>
    <w:tbl>
      <w:tblPr>
        <w:tblStyle w:val="Tablaconcuadrcula"/>
        <w:tblW w:w="0" w:type="auto"/>
        <w:tblLook w:val="04A0"/>
      </w:tblPr>
      <w:tblGrid>
        <w:gridCol w:w="3286"/>
        <w:gridCol w:w="3286"/>
        <w:gridCol w:w="3287"/>
        <w:gridCol w:w="3287"/>
      </w:tblGrid>
      <w:tr w:rsidR="00DE22EF" w:rsidTr="00D259E9">
        <w:tc>
          <w:tcPr>
            <w:tcW w:w="3286" w:type="dxa"/>
            <w:shd w:val="clear" w:color="auto" w:fill="00B0F0"/>
          </w:tcPr>
          <w:p w:rsidR="00DE22EF" w:rsidRPr="00DE22EF" w:rsidRDefault="00DE22EF">
            <w:pPr>
              <w:rPr>
                <w:b/>
                <w:color w:val="FF0000"/>
              </w:rPr>
            </w:pPr>
            <w:r w:rsidRPr="00DE22EF">
              <w:rPr>
                <w:b/>
                <w:color w:val="FF0000"/>
              </w:rPr>
              <w:t>P1</w:t>
            </w:r>
          </w:p>
          <w:p w:rsidR="00DE22EF" w:rsidRDefault="00DE22EF" w:rsidP="00DE22EF">
            <w:r>
              <w:t>Comparo los mecanismos de participación ciudadana contemplados en la Constitución Política de 1886 y 1991 y evalúo su aplicabilidad. 1</w:t>
            </w:r>
          </w:p>
          <w:p w:rsidR="00DE22EF" w:rsidRDefault="00DE22EF" w:rsidP="00DE22EF">
            <w:r>
              <w:t>Tomo Decisiones responsables frente al cuidado de mi cuerpo y mis relaciones con los demás. 2</w:t>
            </w:r>
          </w:p>
          <w:p w:rsidR="00DE22EF" w:rsidRDefault="00DE22EF" w:rsidP="00DE22EF">
            <w:r>
              <w:t>Apoyo</w:t>
            </w:r>
            <w:r>
              <w:tab/>
              <w:t>A mis amigos y amigas en la toma responsable de decisiones sobre el cuidado de su cuerpo. 3</w:t>
            </w:r>
          </w:p>
          <w:p w:rsidR="00DE22EF" w:rsidRDefault="00DE22EF" w:rsidP="00DE22EF">
            <w:r>
              <w:t>Reconozco Que los derechos fundamentales de las personas están por encima de su género, su filiación política, religión, etnia. 4</w:t>
            </w:r>
          </w:p>
          <w:p w:rsidR="00DE22EF" w:rsidRDefault="00DE22EF"/>
        </w:tc>
        <w:tc>
          <w:tcPr>
            <w:tcW w:w="3286" w:type="dxa"/>
            <w:shd w:val="clear" w:color="auto" w:fill="B6DDE8" w:themeFill="accent5" w:themeFillTint="66"/>
          </w:tcPr>
          <w:p w:rsidR="00DE22EF" w:rsidRPr="00DE22EF" w:rsidRDefault="00DE22EF">
            <w:pPr>
              <w:rPr>
                <w:b/>
                <w:color w:val="FF0000"/>
              </w:rPr>
            </w:pPr>
            <w:r w:rsidRPr="00DE22EF">
              <w:rPr>
                <w:b/>
                <w:color w:val="FF0000"/>
              </w:rPr>
              <w:t>P2</w:t>
            </w:r>
          </w:p>
          <w:p w:rsidR="00DE22EF" w:rsidRDefault="00DE22EF" w:rsidP="00DE22EF">
            <w:r>
              <w:t>Identifico y Estudio Diversos aspectos de interés para las ciencias sociales(ubicación geográfica, evolución histórica, organización política, económica, social y cultural… 5</w:t>
            </w:r>
          </w:p>
          <w:p w:rsidR="00DE22EF" w:rsidRDefault="00DE22EF" w:rsidP="00DE22EF"/>
          <w:p w:rsidR="00DE22EF" w:rsidRDefault="00DE22EF" w:rsidP="00DE22EF">
            <w:r>
              <w:t>Reconozco Hechos históricos, complejas relaciones sociales políticas, económicas y culturales. 6</w:t>
            </w:r>
          </w:p>
          <w:p w:rsidR="00DE22EF" w:rsidRDefault="00DE22EF" w:rsidP="00DE22EF"/>
          <w:p w:rsidR="00DE22EF" w:rsidRDefault="00DE22EF" w:rsidP="00DE22EF">
            <w:r>
              <w:t>Explico las principales características de algunas revoluciones del siglo XVIII y XIX y su influencia en algunos procesos sociales, políticos y económicos posteriores en Colombia y América Latina. 7</w:t>
            </w:r>
          </w:p>
          <w:p w:rsidR="00DE22EF" w:rsidRDefault="00DE22EF" w:rsidP="00DE22EF"/>
          <w:p w:rsidR="00DE22EF" w:rsidRDefault="00DE22EF" w:rsidP="00DE22EF">
            <w:r>
              <w:t>Explico</w:t>
            </w:r>
            <w:r w:rsidR="000F78FE">
              <w:t xml:space="preserve"> las p</w:t>
            </w:r>
            <w:r>
              <w:t xml:space="preserve">rincipales </w:t>
            </w:r>
            <w:r>
              <w:lastRenderedPageBreak/>
              <w:t>características de algunas revoluciones de los siglos XVIII y XIX (Revolución Francesa, Revolución Industrial...). 8</w:t>
            </w:r>
          </w:p>
          <w:p w:rsidR="008051A1" w:rsidRDefault="008051A1" w:rsidP="008051A1">
            <w:r>
              <w:t>Analizo Algunas de las condiciones sociales, económicas, políticas y culturales que dieron origen a los procesos de independencia de los pueblos americanos. 9</w:t>
            </w:r>
          </w:p>
          <w:p w:rsidR="008051A1" w:rsidRDefault="008051A1" w:rsidP="008051A1"/>
          <w:p w:rsidR="008051A1" w:rsidRDefault="008051A1" w:rsidP="008051A1">
            <w:r>
              <w:t>Identifico algunas corrientes de pensamiento económico, político, cultural y filosófico del siglo XVIII y XIX y explico su influencia en el pensamiento colombiano y el de América Latina. 10</w:t>
            </w:r>
          </w:p>
        </w:tc>
        <w:tc>
          <w:tcPr>
            <w:tcW w:w="3287" w:type="dxa"/>
            <w:shd w:val="clear" w:color="auto" w:fill="00B0F0"/>
          </w:tcPr>
          <w:p w:rsidR="00DE22EF" w:rsidRPr="0048630E" w:rsidRDefault="0048630E">
            <w:pPr>
              <w:rPr>
                <w:b/>
                <w:color w:val="FF0000"/>
              </w:rPr>
            </w:pPr>
            <w:r w:rsidRPr="0048630E">
              <w:rPr>
                <w:b/>
                <w:color w:val="FF0000"/>
              </w:rPr>
              <w:lastRenderedPageBreak/>
              <w:t>P3</w:t>
            </w:r>
          </w:p>
          <w:p w:rsidR="0048630E" w:rsidRDefault="0048630E" w:rsidP="0048630E">
            <w:r>
              <w:t>Recolecto y registro Información que obtengo de diferentes fuentes. Clasifico las fuentes que utilizo (en primarias o secundarias, y en orales, escritas, iconográficas, estadísticas…). 11</w:t>
            </w:r>
          </w:p>
          <w:p w:rsidR="0048630E" w:rsidRDefault="0048630E" w:rsidP="0048630E"/>
          <w:p w:rsidR="0048630E" w:rsidRDefault="0048630E" w:rsidP="0048630E">
            <w:r>
              <w:t>Tomo notas de las fuentes estudiadas; clasifico, organizo, comparo y archivo la información obtenida. 12</w:t>
            </w:r>
          </w:p>
          <w:p w:rsidR="0048630E" w:rsidRDefault="0048630E" w:rsidP="0048630E"/>
          <w:p w:rsidR="0048630E" w:rsidRDefault="0048630E" w:rsidP="0048630E">
            <w:r>
              <w:t>Cito diferentes fuentes de la información obtenida.</w:t>
            </w:r>
          </w:p>
          <w:p w:rsidR="0048630E" w:rsidRDefault="0048630E" w:rsidP="0048630E"/>
          <w:p w:rsidR="0048630E" w:rsidRDefault="0048630E" w:rsidP="0048630E">
            <w:r>
              <w:t>Identifico Características básicas de los documentos que utilizo (qué tipo de documento es, quién es el autor, a quién está dirigido, de qué habla, por qué se produjo...). 13</w:t>
            </w:r>
          </w:p>
          <w:p w:rsidR="008051A1" w:rsidRDefault="008051A1" w:rsidP="0048630E"/>
          <w:p w:rsidR="008051A1" w:rsidRDefault="008051A1" w:rsidP="0048630E"/>
          <w:p w:rsidR="008051A1" w:rsidRDefault="008051A1" w:rsidP="008051A1">
            <w:r>
              <w:t xml:space="preserve">Comparo las causas de algunas olas de migración y desplazamiento humano en nuestro territorio a lo largo del siglo XIX y la primera mitad del siglo XX (colonización antioqueña, urbanización del país...). 14 </w:t>
            </w:r>
          </w:p>
          <w:p w:rsidR="008051A1" w:rsidRDefault="008051A1" w:rsidP="008051A1"/>
          <w:p w:rsidR="008051A1" w:rsidRDefault="008051A1" w:rsidP="008051A1">
            <w:r>
              <w:t>Reconozco, en el pasado y en la actualidad, el aporte de algunas tradiciones artísticas y saberes científicos de diferentes grupos étnicos colombianos a nuestra identidad. 15</w:t>
            </w:r>
          </w:p>
          <w:p w:rsidR="008051A1" w:rsidRDefault="008051A1" w:rsidP="008051A1"/>
          <w:p w:rsidR="008051A1" w:rsidRDefault="008051A1" w:rsidP="008051A1">
            <w:r>
              <w:t>Reconozco la importancia del patrimonio cultural y contribuyo con su preservación. 16</w:t>
            </w:r>
          </w:p>
        </w:tc>
        <w:tc>
          <w:tcPr>
            <w:tcW w:w="3287" w:type="dxa"/>
            <w:shd w:val="clear" w:color="auto" w:fill="B6DDE8" w:themeFill="accent5" w:themeFillTint="66"/>
          </w:tcPr>
          <w:p w:rsidR="00DE22EF" w:rsidRPr="000F78FE" w:rsidRDefault="0048630E">
            <w:pPr>
              <w:rPr>
                <w:color w:val="FF0000"/>
              </w:rPr>
            </w:pPr>
            <w:r w:rsidRPr="000F78FE">
              <w:rPr>
                <w:color w:val="FF0000"/>
              </w:rPr>
              <w:lastRenderedPageBreak/>
              <w:t>P4</w:t>
            </w:r>
          </w:p>
          <w:p w:rsidR="0048630E" w:rsidRDefault="0048630E" w:rsidP="0048630E">
            <w:r>
              <w:t>Identifico y Explico Algunos de los principales procesos políticos del siglo XIX en Colombia (federalismo, centralismo, radicalismo liberal, Regeneración...). 17</w:t>
            </w:r>
          </w:p>
          <w:p w:rsidR="0048630E" w:rsidRDefault="0048630E" w:rsidP="0048630E"/>
          <w:p w:rsidR="0048630E" w:rsidRDefault="0048630E" w:rsidP="0048630E">
            <w:r>
              <w:t xml:space="preserve">Identifico algunos de los procesos que condujeron a la modernización en Colombia en el siglo XIX y primera mitad del siglo XX (bonanzas agrícolas, procesos de industrialización, urbanización...). 18 </w:t>
            </w:r>
          </w:p>
          <w:p w:rsidR="0048630E" w:rsidRDefault="0048630E" w:rsidP="0048630E"/>
          <w:p w:rsidR="0048630E" w:rsidRDefault="0048630E" w:rsidP="0048630E">
            <w:r>
              <w:t xml:space="preserve">Describo El impacto del proceso de modernización (desarrollo de los medios de comunicación, industrialización, urbanización...) en la organización social, política, económica y cultural de Colombia </w:t>
            </w:r>
            <w:r>
              <w:lastRenderedPageBreak/>
              <w:t xml:space="preserve">en el siglo XIX y en la primera mitad del XX. 19 </w:t>
            </w:r>
          </w:p>
          <w:p w:rsidR="0048630E" w:rsidRDefault="0048630E" w:rsidP="0048630E"/>
          <w:p w:rsidR="0048630E" w:rsidRDefault="0048630E" w:rsidP="0048630E">
            <w:r>
              <w:t xml:space="preserve">Elaboro </w:t>
            </w:r>
            <w:r w:rsidR="008051A1">
              <w:t>M</w:t>
            </w:r>
            <w:r>
              <w:t xml:space="preserve">apas, cuadros, tablas, gráficas y cálculos estadísticos para analizar Información. 20 </w:t>
            </w:r>
          </w:p>
          <w:p w:rsidR="0048630E" w:rsidRDefault="0048630E" w:rsidP="0048630E"/>
          <w:p w:rsidR="0048630E" w:rsidRDefault="0048630E" w:rsidP="0048630E">
            <w:r>
              <w:t>Identifico Algunas formas en las que organizaciones estudiantiles, movimientos sociales, partidos políticos, sindicatos... participaron en la actividad política colombiana a lo largo del siglo XIX y la primera mitad del siglo XX. 21</w:t>
            </w:r>
          </w:p>
          <w:p w:rsidR="0048630E" w:rsidRDefault="0048630E" w:rsidP="0048630E"/>
          <w:p w:rsidR="0048630E" w:rsidRDefault="0048630E"/>
        </w:tc>
      </w:tr>
    </w:tbl>
    <w:p w:rsidR="00DE22EF" w:rsidRDefault="00DE22EF"/>
    <w:p w:rsidR="000F78FE" w:rsidRPr="00601368" w:rsidRDefault="000F78FE">
      <w:pPr>
        <w:rPr>
          <w:b/>
        </w:rPr>
      </w:pPr>
      <w:r w:rsidRPr="00601368">
        <w:rPr>
          <w:b/>
        </w:rPr>
        <w:t xml:space="preserve">ESTÁNDARES GRADO 9º </w:t>
      </w:r>
    </w:p>
    <w:tbl>
      <w:tblPr>
        <w:tblStyle w:val="Tablaconcuadrcula"/>
        <w:tblW w:w="0" w:type="auto"/>
        <w:tblLook w:val="04A0"/>
      </w:tblPr>
      <w:tblGrid>
        <w:gridCol w:w="3286"/>
        <w:gridCol w:w="3286"/>
        <w:gridCol w:w="3287"/>
        <w:gridCol w:w="3287"/>
      </w:tblGrid>
      <w:tr w:rsidR="000F78FE" w:rsidTr="00EF69C0">
        <w:tc>
          <w:tcPr>
            <w:tcW w:w="3286" w:type="dxa"/>
            <w:shd w:val="clear" w:color="auto" w:fill="E5B8B7" w:themeFill="accent2" w:themeFillTint="66"/>
          </w:tcPr>
          <w:p w:rsidR="000F78FE" w:rsidRPr="00601368" w:rsidRDefault="000F78FE">
            <w:pPr>
              <w:rPr>
                <w:b/>
                <w:color w:val="FF0000"/>
              </w:rPr>
            </w:pPr>
            <w:r w:rsidRPr="00601368">
              <w:rPr>
                <w:b/>
                <w:color w:val="FF0000"/>
              </w:rPr>
              <w:t>P1</w:t>
            </w:r>
          </w:p>
          <w:p w:rsidR="00C777FE" w:rsidRDefault="00C777FE" w:rsidP="00C777FE">
            <w:r>
              <w:t xml:space="preserve">Analizo críticamente los mecanismos de participación ciudadana contemplados en la Constitución Política de 1886 y 1991 y evalúo su aplicabilidad.  </w:t>
            </w:r>
            <w:r w:rsidRPr="001F4A12">
              <w:rPr>
                <w:color w:val="FF0000"/>
              </w:rPr>
              <w:t>22</w:t>
            </w:r>
          </w:p>
          <w:p w:rsidR="00C777FE" w:rsidRDefault="00C777FE" w:rsidP="00C777FE"/>
          <w:p w:rsidR="00C777FE" w:rsidRPr="001F4A12" w:rsidRDefault="00601368" w:rsidP="00C777FE">
            <w:pPr>
              <w:rPr>
                <w:color w:val="FF0000"/>
              </w:rPr>
            </w:pPr>
            <w:r>
              <w:t>UtilizoM</w:t>
            </w:r>
            <w:r w:rsidR="00C777FE">
              <w:t xml:space="preserve">ecanismos de </w:t>
            </w:r>
            <w:r w:rsidR="00C777FE">
              <w:lastRenderedPageBreak/>
              <w:t xml:space="preserve">participación establecidos en la Constitución y en Organizaciones a las que pertenezco. </w:t>
            </w:r>
            <w:r w:rsidR="00C777FE" w:rsidRPr="001F4A12">
              <w:rPr>
                <w:color w:val="FF0000"/>
              </w:rPr>
              <w:t xml:space="preserve">23 </w:t>
            </w:r>
          </w:p>
          <w:p w:rsidR="00C777FE" w:rsidRDefault="00C777FE" w:rsidP="00C777FE"/>
          <w:p w:rsidR="00C777FE" w:rsidRPr="001F4A12" w:rsidRDefault="00C777FE" w:rsidP="00C777FE">
            <w:pPr>
              <w:rPr>
                <w:color w:val="FF0000"/>
              </w:rPr>
            </w:pPr>
            <w:r>
              <w:t xml:space="preserve">Participo En discusiones y debates académicos. </w:t>
            </w:r>
            <w:r w:rsidRPr="001F4A12">
              <w:rPr>
                <w:color w:val="FF0000"/>
              </w:rPr>
              <w:t xml:space="preserve">24 </w:t>
            </w:r>
          </w:p>
          <w:p w:rsidR="00C777FE" w:rsidRDefault="00C777FE" w:rsidP="00C777FE"/>
          <w:p w:rsidR="00C777FE" w:rsidRPr="001F4A12" w:rsidRDefault="00C777FE" w:rsidP="00C777FE">
            <w:pPr>
              <w:rPr>
                <w:color w:val="FF0000"/>
              </w:rPr>
            </w:pPr>
            <w:r>
              <w:t xml:space="preserve">En la construcción de normas para la convivencia en los grupos a los que pertenezco (familia, colegio, barrio...) y las acato. </w:t>
            </w:r>
            <w:r w:rsidRPr="001F4A12">
              <w:rPr>
                <w:color w:val="FF0000"/>
              </w:rPr>
              <w:t xml:space="preserve">25 </w:t>
            </w:r>
          </w:p>
          <w:p w:rsidR="00C777FE" w:rsidRDefault="00C777FE" w:rsidP="00C777FE"/>
          <w:p w:rsidR="00C777FE" w:rsidRDefault="00C777FE" w:rsidP="00C777FE">
            <w:r>
              <w:t xml:space="preserve">Respeto Diferentes posturas frente a los fenómenos sociales. 26 </w:t>
            </w:r>
          </w:p>
          <w:p w:rsidR="00C777FE" w:rsidRDefault="00C777FE" w:rsidP="00C777FE"/>
          <w:p w:rsidR="00C777FE" w:rsidRDefault="00C777FE" w:rsidP="00C777FE">
            <w:r>
              <w:t>Asumo</w:t>
            </w:r>
            <w:r>
              <w:tab/>
              <w:t xml:space="preserve">Una posición crítica frente a situaciones de discriminación y abuso por irrespeto a las posiciones ideológicas y propongo formas de cambiarlas. 27 </w:t>
            </w:r>
          </w:p>
          <w:p w:rsidR="00C777FE" w:rsidRDefault="00C777FE" w:rsidP="00C777FE"/>
          <w:p w:rsidR="000F78FE" w:rsidRDefault="00C777FE" w:rsidP="00C777FE">
            <w:r>
              <w:t>Una posición crítica frente al deterioro del medio ambiente y participo en su conservación. 28</w:t>
            </w:r>
          </w:p>
        </w:tc>
        <w:tc>
          <w:tcPr>
            <w:tcW w:w="3286" w:type="dxa"/>
            <w:shd w:val="clear" w:color="auto" w:fill="D99594" w:themeFill="accent2" w:themeFillTint="99"/>
          </w:tcPr>
          <w:p w:rsidR="000F78FE" w:rsidRPr="00601368" w:rsidRDefault="000F78FE">
            <w:pPr>
              <w:rPr>
                <w:b/>
                <w:color w:val="FF0000"/>
              </w:rPr>
            </w:pPr>
            <w:r w:rsidRPr="00601368">
              <w:rPr>
                <w:b/>
                <w:color w:val="FF0000"/>
              </w:rPr>
              <w:lastRenderedPageBreak/>
              <w:t>P2</w:t>
            </w:r>
          </w:p>
          <w:p w:rsidR="00C777FE" w:rsidRPr="001F4A12" w:rsidRDefault="00C777FE" w:rsidP="00C777FE">
            <w:pPr>
              <w:rPr>
                <w:color w:val="FF0000"/>
              </w:rPr>
            </w:pPr>
            <w:r>
              <w:t xml:space="preserve">Identifico y Comparo Algunos de los procesos políticos que tuvieron lugar en el mundo en el siglo XIX y primera mitad del siglo XX (procesos coloniales en África y Asia; Revolución Rusa y Revolución China; Primera y </w:t>
            </w:r>
            <w:r>
              <w:lastRenderedPageBreak/>
              <w:t xml:space="preserve">Segunda Guerra Mundial...) </w:t>
            </w:r>
            <w:r w:rsidRPr="001F4A12">
              <w:rPr>
                <w:color w:val="FF0000"/>
              </w:rPr>
              <w:t xml:space="preserve">29 </w:t>
            </w:r>
          </w:p>
          <w:p w:rsidR="00C777FE" w:rsidRDefault="00C777FE" w:rsidP="00C777FE"/>
          <w:p w:rsidR="00C777FE" w:rsidRPr="001F4A12" w:rsidRDefault="00C777FE" w:rsidP="00C777FE">
            <w:pPr>
              <w:rPr>
                <w:color w:val="FF0000"/>
              </w:rPr>
            </w:pPr>
            <w:r>
              <w:t xml:space="preserve">Algunos de los procesos políticos que tuvieron lugar en Colombia en los siglos XIX y XX (por ejemplo, radicalismo liberal y Revolución en Marcha; Regeneración y Frente Nacional; constituciones Políticas de 1886 y 1991...). </w:t>
            </w:r>
            <w:r w:rsidRPr="001F4A12">
              <w:rPr>
                <w:color w:val="FF0000"/>
              </w:rPr>
              <w:t xml:space="preserve">30 </w:t>
            </w:r>
          </w:p>
          <w:p w:rsidR="00C777FE" w:rsidRDefault="00C777FE" w:rsidP="00C777FE"/>
          <w:p w:rsidR="00C777FE" w:rsidRDefault="00C777FE" w:rsidP="00C777FE">
            <w:r>
              <w:t xml:space="preserve">Explico algunos de los grandes cambios sociales que se dieron en Colombia en el siglo XX (abolición de la esclavitud, surgimiento de movimientos obreros...) y comparo estos procesos teniendo en cuenta sus orígenes y su impacto en situaciones políticas, económicas, sociales y culturales posteriores. 31 </w:t>
            </w:r>
          </w:p>
          <w:p w:rsidR="00C777FE" w:rsidRDefault="00C777FE" w:rsidP="00C777FE"/>
          <w:p w:rsidR="00C777FE" w:rsidRDefault="00C777FE" w:rsidP="00C777FE">
            <w:r>
              <w:t>Identifico algunas corrientes de pensamiento económico, político, cultural y filosófico del siglo XX y explico su influencia en el pensamiento colombiano y el de América Latina. 32</w:t>
            </w:r>
          </w:p>
          <w:p w:rsidR="00C777FE" w:rsidRDefault="00C777FE" w:rsidP="00C777FE"/>
          <w:p w:rsidR="00C777FE" w:rsidRDefault="00C777FE" w:rsidP="00C777FE">
            <w:r>
              <w:t xml:space="preserve">Relaciono Algunos de estos procesos políticos internacionales con los procesos colombianos en </w:t>
            </w:r>
            <w:r>
              <w:lastRenderedPageBreak/>
              <w:t xml:space="preserve">el siglo XIX y primera mitad del siglo XX. 33 </w:t>
            </w:r>
          </w:p>
          <w:p w:rsidR="00C777FE" w:rsidRDefault="00C777FE" w:rsidP="00C777FE"/>
          <w:p w:rsidR="00C777FE" w:rsidRDefault="00C777FE" w:rsidP="00C777FE">
            <w:r>
              <w:t xml:space="preserve">Formulo Preguntas acerca de hechos políticos, económicos sociales y culturales. 34 </w:t>
            </w:r>
          </w:p>
          <w:p w:rsidR="00C777FE" w:rsidRDefault="00C777FE" w:rsidP="00C777FE"/>
          <w:p w:rsidR="00C777FE" w:rsidRDefault="00C777FE" w:rsidP="00C777FE">
            <w:r>
              <w:t xml:space="preserve">Planteo Hipótesis que respondan provisionalmente estas preguntas. 35 </w:t>
            </w:r>
          </w:p>
          <w:p w:rsidR="00C777FE" w:rsidRDefault="00C777FE" w:rsidP="00C777FE"/>
          <w:p w:rsidR="00C777FE" w:rsidRDefault="00C777FE" w:rsidP="00C777FE">
            <w:r>
              <w:t>Hago Planes de búsqueda que incluyan posibles fuentes primarias y secundarias (orales, escritas, iconográficas, virtuales…) y diferentes términos para encontrar información que conteste mis preguntas. 36</w:t>
            </w:r>
          </w:p>
        </w:tc>
        <w:tc>
          <w:tcPr>
            <w:tcW w:w="3287" w:type="dxa"/>
            <w:shd w:val="clear" w:color="auto" w:fill="E5B8B7" w:themeFill="accent2" w:themeFillTint="66"/>
          </w:tcPr>
          <w:p w:rsidR="000F78FE" w:rsidRPr="00601368" w:rsidRDefault="000F78FE">
            <w:pPr>
              <w:rPr>
                <w:b/>
                <w:color w:val="FF0000"/>
              </w:rPr>
            </w:pPr>
            <w:r w:rsidRPr="00601368">
              <w:rPr>
                <w:b/>
                <w:color w:val="FF0000"/>
              </w:rPr>
              <w:lastRenderedPageBreak/>
              <w:t>P3</w:t>
            </w:r>
          </w:p>
          <w:p w:rsidR="00C777FE" w:rsidRPr="001F4A12" w:rsidRDefault="00C777FE" w:rsidP="00C777FE">
            <w:pPr>
              <w:rPr>
                <w:color w:val="FF0000"/>
              </w:rPr>
            </w:pPr>
            <w:r>
              <w:t xml:space="preserve">Valoro, en el pasado y en la actualidad, el aporte de algunas tradiciones artísticas y saberes científicos de diferentes grupos étnicos colombianos a nuestra identidad. </w:t>
            </w:r>
            <w:r w:rsidRPr="001F4A12">
              <w:rPr>
                <w:color w:val="FF0000"/>
              </w:rPr>
              <w:t>37</w:t>
            </w:r>
          </w:p>
          <w:p w:rsidR="00C777FE" w:rsidRDefault="00C777FE" w:rsidP="00C777FE">
            <w:r>
              <w:t xml:space="preserve">Comparo Las maneras como </w:t>
            </w:r>
            <w:r>
              <w:lastRenderedPageBreak/>
              <w:t xml:space="preserve">distintas comunidades, etnias y culturas se han relacionado económicamente con el medio ambiente en Colombia a lo largo de la historia (pesca de subienda, cultivo en terrazas...). </w:t>
            </w:r>
            <w:r w:rsidRPr="001F4A12">
              <w:rPr>
                <w:color w:val="FF0000"/>
              </w:rPr>
              <w:t>38</w:t>
            </w:r>
          </w:p>
          <w:p w:rsidR="00C777FE" w:rsidRDefault="00C777FE" w:rsidP="00C777FE"/>
          <w:p w:rsidR="00C777FE" w:rsidRPr="001F4A12" w:rsidRDefault="00C777FE" w:rsidP="00C777FE">
            <w:pPr>
              <w:rPr>
                <w:color w:val="FF0000"/>
              </w:rPr>
            </w:pPr>
            <w:r>
              <w:t xml:space="preserve">La manera como el medio ambiente influye en el tipo de organización social y económica que se da en las regiones de Colombia. </w:t>
            </w:r>
            <w:r w:rsidRPr="001F4A12">
              <w:rPr>
                <w:color w:val="FF0000"/>
              </w:rPr>
              <w:t>39</w:t>
            </w:r>
          </w:p>
          <w:p w:rsidR="00C777FE" w:rsidRDefault="00C777FE" w:rsidP="00C777FE"/>
          <w:p w:rsidR="00C777FE" w:rsidRDefault="00C777FE" w:rsidP="00C777FE">
            <w:r>
              <w:t xml:space="preserve">Las principales características Físicas de los diversos ecosistemas. 40 </w:t>
            </w:r>
          </w:p>
          <w:p w:rsidR="00C777FE" w:rsidRDefault="00C777FE" w:rsidP="00C777FE"/>
          <w:p w:rsidR="00C777FE" w:rsidRDefault="00C777FE" w:rsidP="00C777FE">
            <w:r>
              <w:t xml:space="preserve">Explico el impacto de las migraciones y desplazamientos humanos en la vida política, económica, social y cultural de nuestro país en el siglo XIX y la primera mitad del siglo XX y lo comparo con los de la actualidad. 41 </w:t>
            </w:r>
          </w:p>
          <w:p w:rsidR="00C777FE" w:rsidRDefault="00C777FE" w:rsidP="00C777FE">
            <w:r>
              <w:t xml:space="preserve">Reconozco Fenómenos sociales pueden observarse desde diversos puntos de vista (visiones e intereses). 42 </w:t>
            </w:r>
          </w:p>
          <w:p w:rsidR="00C777FE" w:rsidRDefault="00C777FE" w:rsidP="00C777FE"/>
          <w:p w:rsidR="00C777FE" w:rsidRDefault="00C777FE" w:rsidP="00C777FE">
            <w:r>
              <w:t xml:space="preserve">Comparo Procesos teniendo en cuenta sus orígenes y su impacto </w:t>
            </w:r>
            <w:r>
              <w:lastRenderedPageBreak/>
              <w:t>en situaciones políticas, económicas, sociales y culturales posteriores. 43</w:t>
            </w:r>
          </w:p>
          <w:p w:rsidR="00C777FE" w:rsidRDefault="00C777FE" w:rsidP="00C777FE"/>
          <w:p w:rsidR="00C777FE" w:rsidRDefault="00C777FE" w:rsidP="00C777FE"/>
          <w:p w:rsidR="00C777FE" w:rsidRDefault="00C777FE" w:rsidP="00C777FE"/>
          <w:p w:rsidR="00C777FE" w:rsidRDefault="00C777FE" w:rsidP="00C777FE"/>
          <w:p w:rsidR="00C777FE" w:rsidRDefault="00C777FE" w:rsidP="00C777FE"/>
          <w:p w:rsidR="00C777FE" w:rsidRDefault="00C777FE" w:rsidP="00C777FE"/>
          <w:p w:rsidR="00C777FE" w:rsidRDefault="00C777FE" w:rsidP="00C777FE"/>
          <w:p w:rsidR="00C777FE" w:rsidRDefault="00C777FE" w:rsidP="00C777FE"/>
          <w:p w:rsidR="00C777FE" w:rsidRDefault="00C777FE"/>
        </w:tc>
        <w:tc>
          <w:tcPr>
            <w:tcW w:w="3287" w:type="dxa"/>
            <w:shd w:val="clear" w:color="auto" w:fill="D99594" w:themeFill="accent2" w:themeFillTint="99"/>
          </w:tcPr>
          <w:p w:rsidR="000F78FE" w:rsidRPr="00601368" w:rsidRDefault="000F78FE">
            <w:pPr>
              <w:rPr>
                <w:b/>
                <w:color w:val="FF0000"/>
              </w:rPr>
            </w:pPr>
            <w:r w:rsidRPr="00601368">
              <w:rPr>
                <w:b/>
                <w:color w:val="FF0000"/>
              </w:rPr>
              <w:lastRenderedPageBreak/>
              <w:t>P4</w:t>
            </w:r>
          </w:p>
          <w:p w:rsidR="00A77958" w:rsidRDefault="00A77958" w:rsidP="00A77958">
            <w:r>
              <w:t>Múltiples relaciones entre eventos históricos: sus causas, sus consecuencias y su incidencia en la vida de los diferentes agentes y grupos involucrados. 44</w:t>
            </w:r>
          </w:p>
          <w:p w:rsidR="00A77958" w:rsidRDefault="00A77958" w:rsidP="00A77958"/>
          <w:p w:rsidR="00A77958" w:rsidRPr="001F4A12" w:rsidRDefault="00A77958" w:rsidP="00A77958">
            <w:pPr>
              <w:rPr>
                <w:color w:val="FF0000"/>
              </w:rPr>
            </w:pPr>
            <w:r>
              <w:t xml:space="preserve">Explico las políticas que </w:t>
            </w:r>
            <w:r>
              <w:lastRenderedPageBreak/>
              <w:t xml:space="preserve">orientaron la economía colombiana a lo largo del siglo XIX y primera mitad del XX (proteccionismo, liberalismo económico...). </w:t>
            </w:r>
            <w:r w:rsidRPr="001F4A12">
              <w:rPr>
                <w:color w:val="FF0000"/>
              </w:rPr>
              <w:t>45</w:t>
            </w:r>
          </w:p>
          <w:p w:rsidR="00A77958" w:rsidRDefault="00A77958" w:rsidP="00A77958"/>
          <w:p w:rsidR="00A77958" w:rsidRPr="001F4A12" w:rsidRDefault="00A77958" w:rsidP="00A77958">
            <w:pPr>
              <w:rPr>
                <w:color w:val="FF0000"/>
              </w:rPr>
            </w:pPr>
            <w:r>
              <w:t xml:space="preserve">Explico en el pago de los impuestos una forma importante de solidaridad ciudadana. </w:t>
            </w:r>
            <w:r w:rsidRPr="001F4A12">
              <w:rPr>
                <w:color w:val="FF0000"/>
              </w:rPr>
              <w:t>46</w:t>
            </w:r>
          </w:p>
          <w:p w:rsidR="00A77958" w:rsidRDefault="00A77958" w:rsidP="00A77958"/>
          <w:p w:rsidR="00A77958" w:rsidRPr="001F4A12" w:rsidRDefault="00A77958" w:rsidP="00A77958">
            <w:pPr>
              <w:rPr>
                <w:color w:val="FF0000"/>
              </w:rPr>
            </w:pPr>
            <w:r>
              <w:t xml:space="preserve">Analizo Críticamente Documentos que utilizo e identifico sus tesis. </w:t>
            </w:r>
            <w:r w:rsidRPr="001F4A12">
              <w:rPr>
                <w:color w:val="FF0000"/>
              </w:rPr>
              <w:t xml:space="preserve">47 </w:t>
            </w:r>
          </w:p>
          <w:p w:rsidR="00A77958" w:rsidRPr="001F4A12" w:rsidRDefault="00A77958" w:rsidP="00A77958">
            <w:pPr>
              <w:rPr>
                <w:color w:val="FF0000"/>
              </w:rPr>
            </w:pPr>
            <w:r>
              <w:t xml:space="preserve">Analizo resultados de mis búsquedas y saco conclusiones. </w:t>
            </w:r>
            <w:r w:rsidRPr="001F4A12">
              <w:rPr>
                <w:color w:val="FF0000"/>
              </w:rPr>
              <w:t xml:space="preserve">48 </w:t>
            </w:r>
          </w:p>
          <w:p w:rsidR="00A77958" w:rsidRDefault="00A77958" w:rsidP="00A77958"/>
          <w:p w:rsidR="00A77958" w:rsidRDefault="00A77958" w:rsidP="00A77958">
            <w:r>
              <w:t xml:space="preserve">Comparo Conclusiones a las que llego después de hacer la investigación con las hipótesis iniciales. 49 </w:t>
            </w:r>
          </w:p>
          <w:p w:rsidR="00A77958" w:rsidRDefault="00A77958" w:rsidP="00A77958"/>
          <w:p w:rsidR="00A77958" w:rsidRDefault="00A77958" w:rsidP="00A77958">
            <w:r>
              <w:t xml:space="preserve">Utilizo diversas formas de expresión para comunicar los resultados de mi Investigación. 50 </w:t>
            </w:r>
          </w:p>
          <w:p w:rsidR="00A77958" w:rsidRDefault="00A77958" w:rsidP="00A77958"/>
          <w:p w:rsidR="00A77958" w:rsidRDefault="00A77958" w:rsidP="00A77958"/>
          <w:p w:rsidR="00D259E9" w:rsidRDefault="00D259E9"/>
          <w:p w:rsidR="00D259E9" w:rsidRDefault="00D259E9" w:rsidP="00D259E9"/>
          <w:p w:rsidR="00D259E9" w:rsidRDefault="00D259E9" w:rsidP="00D259E9"/>
          <w:p w:rsidR="00D259E9" w:rsidRDefault="00D259E9" w:rsidP="00D259E9"/>
          <w:p w:rsidR="00A77958" w:rsidRPr="00D259E9" w:rsidRDefault="00A77958" w:rsidP="00D259E9">
            <w:pPr>
              <w:jc w:val="center"/>
            </w:pPr>
          </w:p>
        </w:tc>
      </w:tr>
    </w:tbl>
    <w:p w:rsidR="000F78FE" w:rsidRDefault="000F78FE"/>
    <w:p w:rsidR="00990CD3" w:rsidRPr="00990CD3" w:rsidRDefault="00990CD3" w:rsidP="00990CD3">
      <w:pPr>
        <w:spacing w:after="0" w:line="240" w:lineRule="auto"/>
        <w:jc w:val="center"/>
        <w:rPr>
          <w:rFonts w:eastAsia="Times New Roman" w:cstheme="minorHAnsi"/>
          <w:b/>
          <w:bCs/>
          <w:color w:val="000000"/>
          <w:lang w:eastAsia="es-CO"/>
        </w:rPr>
      </w:pPr>
      <w:r w:rsidRPr="00990CD3">
        <w:rPr>
          <w:rFonts w:eastAsia="Times New Roman" w:cstheme="minorHAnsi"/>
          <w:b/>
          <w:bCs/>
          <w:color w:val="000000"/>
          <w:lang w:eastAsia="es-CO"/>
        </w:rPr>
        <w:t>GRADO 8</w:t>
      </w:r>
    </w:p>
    <w:p w:rsidR="00990CD3" w:rsidRPr="00990CD3" w:rsidRDefault="00990CD3" w:rsidP="00990CD3">
      <w:pPr>
        <w:spacing w:after="0" w:line="240" w:lineRule="auto"/>
        <w:jc w:val="center"/>
        <w:rPr>
          <w:rFonts w:eastAsia="Times New Roman" w:cstheme="minorHAnsi"/>
          <w:b/>
          <w:bCs/>
          <w:color w:val="000000"/>
          <w:lang w:eastAsia="es-CO"/>
        </w:rPr>
      </w:pPr>
    </w:p>
    <w:p w:rsidR="00990CD3" w:rsidRPr="00990CD3" w:rsidRDefault="00990CD3" w:rsidP="00990CD3">
      <w:pPr>
        <w:spacing w:after="0" w:line="240" w:lineRule="auto"/>
        <w:rPr>
          <w:rFonts w:eastAsia="Times New Roman" w:cstheme="minorHAnsi"/>
          <w:b/>
          <w:bCs/>
          <w:color w:val="000000"/>
          <w:lang w:eastAsia="es-CO"/>
        </w:rPr>
      </w:pPr>
    </w:p>
    <w:p w:rsidR="00990CD3" w:rsidRPr="00990CD3" w:rsidRDefault="00990CD3" w:rsidP="00990CD3">
      <w:pPr>
        <w:spacing w:after="0" w:line="240" w:lineRule="auto"/>
        <w:jc w:val="center"/>
        <w:rPr>
          <w:rFonts w:eastAsia="Times New Roman" w:cstheme="minorHAnsi"/>
          <w:b/>
          <w:bCs/>
          <w:color w:val="000000"/>
          <w:lang w:eastAsia="es-CO"/>
        </w:rPr>
      </w:pP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52"/>
        <w:gridCol w:w="3320"/>
        <w:gridCol w:w="3334"/>
        <w:gridCol w:w="3213"/>
      </w:tblGrid>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CONTENIDO</w:t>
            </w: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CONCEPTUAL</w:t>
            </w: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 xml:space="preserve">PROCEDIMENTAL </w:t>
            </w: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ACTITUDINAL</w:t>
            </w:r>
          </w:p>
          <w:p w:rsidR="00990CD3" w:rsidRPr="00990CD3" w:rsidRDefault="00990CD3" w:rsidP="00990CD3">
            <w:pPr>
              <w:spacing w:after="0" w:line="240" w:lineRule="auto"/>
              <w:jc w:val="center"/>
              <w:rPr>
                <w:rFonts w:eastAsia="Times New Roman" w:cstheme="minorHAnsi"/>
                <w:bCs/>
                <w:lang w:eastAsia="es-CO"/>
              </w:rPr>
            </w:pP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990CD3">
            <w:pPr>
              <w:spacing w:after="0" w:line="240" w:lineRule="auto"/>
              <w:jc w:val="center"/>
              <w:rPr>
                <w:rFonts w:eastAsia="Times New Roman" w:cstheme="minorHAnsi"/>
                <w:bCs/>
                <w:lang w:eastAsia="es-CO"/>
              </w:rPr>
            </w:pPr>
          </w:p>
          <w:p w:rsidR="00EF69C0" w:rsidRPr="00D54FE5" w:rsidRDefault="00EF69C0" w:rsidP="00990CD3">
            <w:pPr>
              <w:spacing w:after="0" w:line="240" w:lineRule="auto"/>
              <w:jc w:val="center"/>
              <w:rPr>
                <w:rFonts w:eastAsia="Times New Roman" w:cstheme="minorHAnsi"/>
                <w:b/>
                <w:bCs/>
                <w:color w:val="EEECE1" w:themeColor="background2"/>
                <w:lang w:eastAsia="es-CO"/>
              </w:rPr>
            </w:pPr>
            <w:r w:rsidRPr="00D54FE5">
              <w:rPr>
                <w:rFonts w:eastAsia="Times New Roman" w:cstheme="minorHAnsi"/>
                <w:b/>
                <w:bCs/>
                <w:color w:val="EEECE1" w:themeColor="background2"/>
                <w:lang w:eastAsia="es-CO"/>
              </w:rPr>
              <w:t>Primer Período</w:t>
            </w:r>
          </w:p>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Mecanismos de Participación Ciudadana:</w:t>
            </w:r>
          </w:p>
          <w:p w:rsidR="00990CD3" w:rsidRPr="00990CD3" w:rsidRDefault="00990CD3" w:rsidP="00990CD3">
            <w:pPr>
              <w:spacing w:after="0" w:line="240" w:lineRule="auto"/>
              <w:jc w:val="center"/>
              <w:rPr>
                <w:rFonts w:eastAsia="Times New Roman" w:cstheme="minorHAnsi"/>
                <w:bCs/>
                <w:lang w:eastAsia="es-CO"/>
              </w:rPr>
            </w:pPr>
          </w:p>
          <w:p w:rsidR="00A942BB" w:rsidRDefault="00A942BB" w:rsidP="00A942BB">
            <w:pPr>
              <w:spacing w:after="0" w:line="240" w:lineRule="auto"/>
              <w:rPr>
                <w:rFonts w:eastAsia="Times New Roman" w:cstheme="minorHAnsi"/>
                <w:bCs/>
                <w:lang w:eastAsia="es-CO"/>
              </w:rPr>
            </w:pPr>
            <w:r>
              <w:rPr>
                <w:rFonts w:eastAsia="Times New Roman" w:cstheme="minorHAnsi"/>
                <w:bCs/>
                <w:lang w:eastAsia="es-CO"/>
              </w:rPr>
              <w:t>La democracia</w:t>
            </w:r>
          </w:p>
          <w:p w:rsidR="00A942BB" w:rsidRDefault="00A942BB" w:rsidP="00A942BB">
            <w:pPr>
              <w:spacing w:after="0" w:line="240" w:lineRule="auto"/>
              <w:rPr>
                <w:rFonts w:eastAsia="Times New Roman" w:cstheme="minorHAnsi"/>
                <w:bCs/>
                <w:lang w:eastAsia="es-CO"/>
              </w:rPr>
            </w:pPr>
            <w:r>
              <w:rPr>
                <w:rFonts w:eastAsia="Times New Roman" w:cstheme="minorHAnsi"/>
                <w:bCs/>
                <w:lang w:eastAsia="es-CO"/>
              </w:rPr>
              <w:lastRenderedPageBreak/>
              <w:t>El liderazgo</w:t>
            </w:r>
          </w:p>
          <w:p w:rsidR="00904BAB" w:rsidRDefault="00904BAB" w:rsidP="00A942BB">
            <w:pPr>
              <w:spacing w:after="0" w:line="240" w:lineRule="auto"/>
              <w:rPr>
                <w:rFonts w:eastAsia="Times New Roman" w:cstheme="minorHAnsi"/>
                <w:bCs/>
                <w:lang w:eastAsia="es-CO"/>
              </w:rPr>
            </w:pPr>
            <w:r>
              <w:rPr>
                <w:rFonts w:eastAsia="Times New Roman" w:cstheme="minorHAnsi"/>
                <w:bCs/>
                <w:lang w:eastAsia="es-CO"/>
              </w:rPr>
              <w:t>Representante de grupo</w:t>
            </w:r>
          </w:p>
          <w:p w:rsidR="00904BAB" w:rsidRPr="00A942BB" w:rsidRDefault="00904BAB" w:rsidP="00A942BB">
            <w:pPr>
              <w:spacing w:after="0" w:line="240" w:lineRule="auto"/>
              <w:rPr>
                <w:ins w:id="28" w:author="ISABEL&amp;PILI" w:date="2012-04-10T20:03:00Z"/>
                <w:rFonts w:eastAsia="Times New Roman" w:cstheme="minorHAnsi"/>
                <w:bCs/>
                <w:lang w:eastAsia="es-CO"/>
              </w:rPr>
            </w:pPr>
            <w:r>
              <w:rPr>
                <w:rFonts w:eastAsia="Times New Roman" w:cstheme="minorHAnsi"/>
                <w:bCs/>
                <w:lang w:eastAsia="es-CO"/>
              </w:rPr>
              <w:t>El personero escolar</w:t>
            </w:r>
          </w:p>
          <w:p w:rsidR="00990CD3" w:rsidRPr="00990CD3" w:rsidRDefault="00990CD3" w:rsidP="00990CD3">
            <w:pPr>
              <w:spacing w:after="0" w:line="240" w:lineRule="auto"/>
              <w:rPr>
                <w:rFonts w:eastAsia="Times New Roman" w:cstheme="minorHAnsi"/>
                <w:bCs/>
                <w:lang w:eastAsia="es-CO"/>
              </w:rPr>
            </w:pPr>
          </w:p>
          <w:p w:rsidR="00BD46BE" w:rsidRPr="00BD46BE" w:rsidRDefault="00BD46BE" w:rsidP="00BD46BE">
            <w:pPr>
              <w:spacing w:after="0" w:line="240" w:lineRule="auto"/>
              <w:rPr>
                <w:rFonts w:eastAsia="Times New Roman" w:cstheme="minorHAnsi"/>
                <w:bCs/>
                <w:lang w:eastAsia="es-CO"/>
              </w:rPr>
            </w:pPr>
            <w:r w:rsidRPr="00BD46BE">
              <w:rPr>
                <w:rFonts w:eastAsia="Times New Roman" w:cstheme="minorHAnsi"/>
                <w:bCs/>
                <w:lang w:eastAsia="es-CO"/>
              </w:rPr>
              <w:t>-Xenofobia ante inmigrantes y grupos éticos distintos.</w:t>
            </w:r>
          </w:p>
          <w:p w:rsidR="0065605D" w:rsidRDefault="00BD46BE" w:rsidP="00BD46BE">
            <w:pPr>
              <w:spacing w:after="0" w:line="240" w:lineRule="auto"/>
              <w:rPr>
                <w:rFonts w:eastAsia="Times New Roman" w:cstheme="minorHAnsi"/>
                <w:bCs/>
                <w:lang w:eastAsia="es-CO"/>
              </w:rPr>
            </w:pPr>
            <w:r w:rsidRPr="00BD46BE">
              <w:rPr>
                <w:rFonts w:eastAsia="Times New Roman" w:cstheme="minorHAnsi"/>
                <w:bCs/>
                <w:lang w:eastAsia="es-CO"/>
              </w:rPr>
              <w:t xml:space="preserve">-El racismo y sus manifestaciones </w:t>
            </w:r>
          </w:p>
          <w:p w:rsidR="00BD46BE" w:rsidRPr="00BD46BE" w:rsidRDefault="00BD46BE" w:rsidP="00BD46BE">
            <w:pPr>
              <w:spacing w:after="0" w:line="240" w:lineRule="auto"/>
              <w:rPr>
                <w:rFonts w:eastAsia="Times New Roman" w:cstheme="minorHAnsi"/>
                <w:bCs/>
                <w:lang w:eastAsia="es-CO"/>
              </w:rPr>
            </w:pPr>
            <w:proofErr w:type="gramStart"/>
            <w:r w:rsidRPr="00BD46BE">
              <w:rPr>
                <w:rFonts w:eastAsia="Times New Roman" w:cstheme="minorHAnsi"/>
                <w:bCs/>
                <w:lang w:eastAsia="es-CO"/>
              </w:rPr>
              <w:t>en</w:t>
            </w:r>
            <w:proofErr w:type="gramEnd"/>
            <w:r w:rsidRPr="00BD46BE">
              <w:rPr>
                <w:rFonts w:eastAsia="Times New Roman" w:cstheme="minorHAnsi"/>
                <w:bCs/>
                <w:lang w:eastAsia="es-CO"/>
              </w:rPr>
              <w:t xml:space="preserve"> la sociedad(empleo, igualdad de oportunidades, apartheid).</w:t>
            </w:r>
          </w:p>
          <w:p w:rsidR="00BD46BE" w:rsidRPr="00BD46BE" w:rsidRDefault="00BD46BE" w:rsidP="00BD46BE">
            <w:pPr>
              <w:spacing w:after="0" w:line="240" w:lineRule="auto"/>
              <w:rPr>
                <w:rFonts w:eastAsia="Times New Roman" w:cstheme="minorHAnsi"/>
                <w:bCs/>
                <w:lang w:eastAsia="es-CO"/>
              </w:rPr>
            </w:pPr>
            <w:r w:rsidRPr="00BD46BE">
              <w:rPr>
                <w:rFonts w:eastAsia="Times New Roman" w:cstheme="minorHAnsi"/>
                <w:bCs/>
                <w:lang w:eastAsia="es-CO"/>
              </w:rPr>
              <w:t>-</w:t>
            </w:r>
            <w:r w:rsidR="00377846">
              <w:rPr>
                <w:rFonts w:eastAsia="Times New Roman" w:cstheme="minorHAnsi"/>
                <w:bCs/>
                <w:lang w:eastAsia="es-CO"/>
              </w:rPr>
              <w:t xml:space="preserve">Trata depersonas </w:t>
            </w:r>
            <w:r w:rsidRPr="00BD46BE">
              <w:rPr>
                <w:rFonts w:eastAsia="Times New Roman" w:cstheme="minorHAnsi"/>
                <w:bCs/>
                <w:lang w:eastAsia="es-CO"/>
              </w:rPr>
              <w:t xml:space="preserve"> y</w:t>
            </w:r>
            <w:r w:rsidR="0065605D">
              <w:rPr>
                <w:rFonts w:eastAsia="Times New Roman" w:cstheme="minorHAnsi"/>
                <w:bCs/>
                <w:lang w:eastAsia="es-CO"/>
              </w:rPr>
              <w:t xml:space="preserve"> el</w:t>
            </w:r>
            <w:r w:rsidRPr="00BD46BE">
              <w:rPr>
                <w:rFonts w:eastAsia="Times New Roman" w:cstheme="minorHAnsi"/>
                <w:bCs/>
                <w:lang w:eastAsia="es-CO"/>
              </w:rPr>
              <w:t xml:space="preserve"> tráfico de niños.</w:t>
            </w:r>
          </w:p>
          <w:p w:rsidR="00BD46BE" w:rsidRDefault="00BD46BE" w:rsidP="00BD46BE">
            <w:pPr>
              <w:spacing w:after="0" w:line="240" w:lineRule="auto"/>
              <w:rPr>
                <w:rFonts w:eastAsia="Times New Roman" w:cstheme="minorHAnsi"/>
                <w:bCs/>
                <w:lang w:eastAsia="es-CO"/>
              </w:rPr>
            </w:pPr>
            <w:r w:rsidRPr="00BD46BE">
              <w:rPr>
                <w:rFonts w:eastAsia="Times New Roman" w:cstheme="minorHAnsi"/>
                <w:bCs/>
                <w:lang w:eastAsia="es-CO"/>
              </w:rPr>
              <w:t>Discriminación racial y cultural en Colombia.</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El plebiscito</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La revocatoria del mandato </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El referendo.</w:t>
            </w:r>
          </w:p>
          <w:p w:rsidR="00990CD3" w:rsidRPr="00990CD3" w:rsidRDefault="00E41B25" w:rsidP="00990CD3">
            <w:pPr>
              <w:spacing w:after="0" w:line="240" w:lineRule="auto"/>
              <w:rPr>
                <w:rFonts w:eastAsia="Times New Roman" w:cstheme="minorHAnsi"/>
                <w:bCs/>
                <w:lang w:eastAsia="es-CO"/>
              </w:rPr>
            </w:pPr>
            <w:r>
              <w:rPr>
                <w:rFonts w:eastAsia="Times New Roman" w:cstheme="minorHAnsi"/>
                <w:bCs/>
                <w:lang w:eastAsia="es-CO"/>
              </w:rPr>
              <w:t>El voto.</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Definición de participación ciudadana. </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Conceptos claves de la participación ciudadana. </w:t>
            </w:r>
          </w:p>
          <w:p w:rsid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Argumentación y síntesis de los </w:t>
            </w:r>
            <w:r w:rsidRPr="00990CD3">
              <w:rPr>
                <w:rFonts w:eastAsia="Times New Roman" w:cstheme="minorHAnsi"/>
                <w:bCs/>
                <w:lang w:eastAsia="es-CO"/>
              </w:rPr>
              <w:lastRenderedPageBreak/>
              <w:t xml:space="preserve">mecanismos de participación ciudadana. </w:t>
            </w:r>
          </w:p>
          <w:p w:rsidR="00BD46BE" w:rsidRPr="00990CD3" w:rsidRDefault="00BD46BE" w:rsidP="00990CD3">
            <w:pPr>
              <w:spacing w:after="0" w:line="240" w:lineRule="auto"/>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lastRenderedPageBreak/>
              <w:t>Investigación de los mecanismos de participación ciudadana de la constitución de 1886 y la de 1991</w:t>
            </w:r>
          </w:p>
          <w:p w:rsidR="00990CD3" w:rsidRPr="00990CD3" w:rsidRDefault="00377846" w:rsidP="00990CD3">
            <w:pPr>
              <w:spacing w:after="0" w:line="240" w:lineRule="auto"/>
              <w:rPr>
                <w:rFonts w:eastAsia="Times New Roman" w:cstheme="minorHAnsi"/>
                <w:bCs/>
                <w:lang w:eastAsia="es-CO"/>
              </w:rPr>
            </w:pPr>
            <w:r>
              <w:rPr>
                <w:rFonts w:eastAsia="Times New Roman" w:cstheme="minorHAnsi"/>
                <w:bCs/>
                <w:lang w:eastAsia="es-CO"/>
              </w:rPr>
              <w:t>Elaboración de carteleras sobre la xenofobia ante los inmigrantes</w:t>
            </w:r>
            <w:r w:rsidR="00990CD3" w:rsidRPr="00990CD3">
              <w:rPr>
                <w:rFonts w:eastAsia="Times New Roman" w:cstheme="minorHAnsi"/>
                <w:bCs/>
                <w:lang w:eastAsia="es-CO"/>
              </w:rPr>
              <w:t xml:space="preserve">. </w:t>
            </w:r>
          </w:p>
          <w:p w:rsid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Argumentación a través de </w:t>
            </w:r>
            <w:r w:rsidRPr="00990CD3">
              <w:rPr>
                <w:rFonts w:eastAsia="Times New Roman" w:cstheme="minorHAnsi"/>
                <w:bCs/>
                <w:lang w:eastAsia="es-CO"/>
              </w:rPr>
              <w:lastRenderedPageBreak/>
              <w:t>ensayos de  las características de cada uno de los mecanismos de participación ciudadana y analizar su incidencia en el ayer y hoy.</w:t>
            </w:r>
          </w:p>
          <w:p w:rsidR="0065605D" w:rsidRDefault="0065605D" w:rsidP="00990CD3">
            <w:pPr>
              <w:spacing w:after="0" w:line="240" w:lineRule="auto"/>
              <w:rPr>
                <w:rFonts w:eastAsia="Times New Roman" w:cstheme="minorHAnsi"/>
                <w:bCs/>
                <w:lang w:eastAsia="es-CO"/>
              </w:rPr>
            </w:pPr>
            <w:r>
              <w:rPr>
                <w:rFonts w:eastAsia="Times New Roman" w:cstheme="minorHAnsi"/>
                <w:bCs/>
                <w:lang w:eastAsia="es-CO"/>
              </w:rPr>
              <w:t>Argumentación de las causas y consecuencias de la Trata de personas y el tráfico de niños.</w:t>
            </w:r>
          </w:p>
          <w:p w:rsidR="0065605D" w:rsidRDefault="0065605D" w:rsidP="00990CD3">
            <w:pPr>
              <w:spacing w:after="0" w:line="240" w:lineRule="auto"/>
              <w:rPr>
                <w:rFonts w:eastAsia="Times New Roman" w:cstheme="minorHAnsi"/>
                <w:bCs/>
                <w:lang w:eastAsia="es-CO"/>
              </w:rPr>
            </w:pPr>
            <w:r>
              <w:rPr>
                <w:rFonts w:eastAsia="Times New Roman" w:cstheme="minorHAnsi"/>
                <w:bCs/>
                <w:lang w:eastAsia="es-CO"/>
              </w:rPr>
              <w:t>Exposición sobre la discriminación racial y cultural en Colombia.</w:t>
            </w:r>
          </w:p>
          <w:p w:rsidR="00AC3626" w:rsidRPr="00990CD3" w:rsidRDefault="00AC3626" w:rsidP="00990CD3">
            <w:pPr>
              <w:spacing w:after="0" w:line="240" w:lineRule="auto"/>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E41B25" w:rsidP="00990CD3">
            <w:pPr>
              <w:spacing w:after="0" w:line="240" w:lineRule="auto"/>
              <w:rPr>
                <w:rFonts w:eastAsia="Times New Roman" w:cstheme="minorHAnsi"/>
                <w:bCs/>
                <w:lang w:eastAsia="es-CO"/>
              </w:rPr>
            </w:pPr>
            <w:r w:rsidRPr="00E41B25">
              <w:rPr>
                <w:rFonts w:eastAsia="Times New Roman" w:cstheme="minorHAnsi"/>
                <w:bCs/>
                <w:lang w:eastAsia="es-CO"/>
              </w:rPr>
              <w:lastRenderedPageBreak/>
              <w:t>Propon</w:t>
            </w:r>
            <w:r w:rsidR="00B368CD">
              <w:rPr>
                <w:rFonts w:eastAsia="Times New Roman" w:cstheme="minorHAnsi"/>
                <w:bCs/>
                <w:lang w:eastAsia="es-CO"/>
              </w:rPr>
              <w:t>e</w:t>
            </w:r>
            <w:r w:rsidRPr="00E41B25">
              <w:rPr>
                <w:rFonts w:eastAsia="Times New Roman" w:cstheme="minorHAnsi"/>
                <w:bCs/>
                <w:lang w:eastAsia="es-CO"/>
              </w:rPr>
              <w:t xml:space="preserve"> alternativas de solución a problemática</w:t>
            </w:r>
            <w:r>
              <w:rPr>
                <w:rFonts w:eastAsia="Times New Roman" w:cstheme="minorHAnsi"/>
                <w:bCs/>
                <w:lang w:eastAsia="es-CO"/>
              </w:rPr>
              <w:t xml:space="preserve"> de la discriminación racial y cultural en Colombia</w:t>
            </w:r>
            <w:r w:rsidRPr="00E41B25">
              <w:rPr>
                <w:rFonts w:eastAsia="Times New Roman" w:cstheme="minorHAnsi"/>
                <w:bCs/>
                <w:lang w:eastAsia="es-CO"/>
              </w:rPr>
              <w:t>.</w:t>
            </w:r>
          </w:p>
          <w:p w:rsid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Participa  en propuestas institucionales que favorezcan la </w:t>
            </w:r>
            <w:r w:rsidRPr="00990CD3">
              <w:rPr>
                <w:rFonts w:eastAsia="Times New Roman" w:cstheme="minorHAnsi"/>
                <w:bCs/>
                <w:lang w:eastAsia="es-CO"/>
              </w:rPr>
              <w:lastRenderedPageBreak/>
              <w:t>democracia y la sana convivencia</w:t>
            </w:r>
            <w:r w:rsidR="00407AE4">
              <w:rPr>
                <w:rFonts w:eastAsia="Times New Roman" w:cstheme="minorHAnsi"/>
                <w:bCs/>
                <w:lang w:eastAsia="es-CO"/>
              </w:rPr>
              <w:t>.</w:t>
            </w:r>
          </w:p>
          <w:p w:rsidR="00AC3626" w:rsidRDefault="00AC3626" w:rsidP="00990CD3">
            <w:pPr>
              <w:spacing w:after="0" w:line="240" w:lineRule="auto"/>
              <w:rPr>
                <w:rFonts w:eastAsia="Times New Roman" w:cstheme="minorHAnsi"/>
                <w:bCs/>
                <w:lang w:eastAsia="es-CO"/>
              </w:rPr>
            </w:pPr>
            <w:r w:rsidRPr="00AC3626">
              <w:rPr>
                <w:rFonts w:eastAsia="Times New Roman" w:cstheme="minorHAnsi"/>
                <w:bCs/>
                <w:lang w:eastAsia="es-CO"/>
              </w:rPr>
              <w:t>Asumo una posición crítica frente a situaciones de discriminación (etnia, género...) y propongo formas de cambiarlas.</w:t>
            </w:r>
          </w:p>
          <w:p w:rsidR="00AC3626" w:rsidRPr="00990CD3" w:rsidRDefault="00AC3626" w:rsidP="00990CD3">
            <w:pPr>
              <w:spacing w:after="0" w:line="240" w:lineRule="auto"/>
              <w:rPr>
                <w:rFonts w:eastAsia="Times New Roman" w:cstheme="minorHAnsi"/>
                <w:bCs/>
                <w:lang w:eastAsia="es-CO"/>
              </w:rPr>
            </w:pPr>
            <w:r w:rsidRPr="00AC3626">
              <w:rPr>
                <w:rFonts w:eastAsia="Times New Roman" w:cstheme="minorHAnsi"/>
                <w:bCs/>
                <w:lang w:eastAsia="es-CO"/>
              </w:rPr>
              <w:t>Reconozco que los derechos fundamentales de las personas están por encima de su género, su filiación política, religión, etnia…</w:t>
            </w: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lastRenderedPageBreak/>
              <w:t>CONTENIDO</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CONCEPTUAL</w:t>
            </w:r>
          </w:p>
        </w:tc>
        <w:tc>
          <w:tcPr>
            <w:tcW w:w="5408"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 xml:space="preserve">PROCEDIMENTAL </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ACTITUDINAL</w:t>
            </w: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990CD3">
            <w:pPr>
              <w:spacing w:after="0" w:line="240" w:lineRule="auto"/>
              <w:jc w:val="center"/>
              <w:rPr>
                <w:rFonts w:eastAsia="Times New Roman" w:cstheme="minorHAnsi"/>
                <w:bCs/>
                <w:lang w:eastAsia="es-CO"/>
              </w:rPr>
            </w:pPr>
          </w:p>
          <w:p w:rsidR="00990CD3" w:rsidRPr="00D54FE5" w:rsidRDefault="00D54FE5" w:rsidP="00990CD3">
            <w:pPr>
              <w:spacing w:after="0" w:line="240" w:lineRule="auto"/>
              <w:jc w:val="center"/>
              <w:rPr>
                <w:rFonts w:eastAsia="Times New Roman" w:cstheme="minorHAnsi"/>
                <w:bCs/>
                <w:color w:val="EAF1DD" w:themeColor="accent3" w:themeTint="33"/>
                <w:lang w:eastAsia="es-CO"/>
              </w:rPr>
            </w:pPr>
            <w:r w:rsidRPr="00D54FE5">
              <w:rPr>
                <w:rFonts w:eastAsia="Times New Roman" w:cstheme="minorHAnsi"/>
                <w:b/>
                <w:bCs/>
                <w:color w:val="EAF1DD" w:themeColor="accent3" w:themeTint="33"/>
                <w:lang w:eastAsia="es-CO"/>
              </w:rPr>
              <w:t>Segundo Período</w:t>
            </w:r>
          </w:p>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LAS GRANDES REVOLUCIONES DEL SIGLO XVIII</w:t>
            </w:r>
          </w:p>
          <w:p w:rsidR="00990CD3" w:rsidRPr="00990CD3" w:rsidRDefault="00990CD3" w:rsidP="00990CD3">
            <w:pPr>
              <w:spacing w:after="0" w:line="240" w:lineRule="auto"/>
              <w:jc w:val="center"/>
              <w:rPr>
                <w:rFonts w:eastAsia="Times New Roman" w:cstheme="minorHAnsi"/>
                <w:bCs/>
                <w:lang w:eastAsia="es-CO"/>
              </w:rPr>
            </w:pPr>
          </w:p>
          <w:p w:rsid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Revolución Francesa</w:t>
            </w:r>
            <w:r w:rsidR="001513A7">
              <w:rPr>
                <w:rFonts w:eastAsia="Times New Roman" w:cstheme="minorHAnsi"/>
                <w:bCs/>
                <w:lang w:eastAsia="es-CO"/>
              </w:rPr>
              <w:t>.</w:t>
            </w:r>
          </w:p>
          <w:p w:rsidR="001513A7" w:rsidRPr="00990CD3" w:rsidRDefault="001513A7" w:rsidP="00990CD3">
            <w:pPr>
              <w:spacing w:after="0" w:line="240" w:lineRule="auto"/>
              <w:rPr>
                <w:rFonts w:eastAsia="Times New Roman" w:cstheme="minorHAnsi"/>
                <w:bCs/>
                <w:lang w:eastAsia="es-CO"/>
              </w:rPr>
            </w:pPr>
            <w:r>
              <w:rPr>
                <w:rFonts w:eastAsia="Times New Roman" w:cstheme="minorHAnsi"/>
                <w:bCs/>
                <w:lang w:eastAsia="es-CO"/>
              </w:rPr>
              <w:t>Geografía de Francia</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El contexto social y Cultura del siglo XVIII.</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Europa de la monarquía a la democracia.</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Los nuevos Estados en América.</w:t>
            </w:r>
          </w:p>
          <w:p w:rsid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lastRenderedPageBreak/>
              <w:t>Revolución Industrial.</w:t>
            </w:r>
          </w:p>
          <w:p w:rsidR="001513A7" w:rsidRPr="00990CD3" w:rsidRDefault="001513A7" w:rsidP="00990CD3">
            <w:pPr>
              <w:spacing w:after="0" w:line="240" w:lineRule="auto"/>
              <w:rPr>
                <w:rFonts w:eastAsia="Times New Roman" w:cstheme="minorHAnsi"/>
                <w:bCs/>
                <w:lang w:eastAsia="es-CO"/>
              </w:rPr>
            </w:pPr>
            <w:proofErr w:type="spellStart"/>
            <w:r>
              <w:rPr>
                <w:rFonts w:eastAsia="Times New Roman" w:cstheme="minorHAnsi"/>
                <w:bCs/>
                <w:lang w:eastAsia="es-CO"/>
              </w:rPr>
              <w:t>Antecendentes</w:t>
            </w:r>
            <w:proofErr w:type="spellEnd"/>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Ideas y Sociedad en la era industrial. </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El desarrollo del movimiento obrero</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Economía y sociedad en América Latina.</w:t>
            </w: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Identificación  de procesos sociales y culturales del siglo XVII</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Descripción de ideas asociadas a la ilustración. </w:t>
            </w:r>
          </w:p>
          <w:p w:rsidR="00990CD3" w:rsidRPr="00990CD3" w:rsidRDefault="00990CD3" w:rsidP="00990CD3">
            <w:pPr>
              <w:spacing w:after="0" w:line="240" w:lineRule="auto"/>
              <w:rPr>
                <w:rFonts w:eastAsia="Times New Roman" w:cstheme="minorHAnsi"/>
                <w:bCs/>
                <w:lang w:eastAsia="es-CO"/>
              </w:rPr>
            </w:pPr>
          </w:p>
          <w:p w:rsid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Identificación de </w:t>
            </w:r>
            <w:r w:rsidR="001513A7">
              <w:rPr>
                <w:rFonts w:eastAsia="Times New Roman" w:cstheme="minorHAnsi"/>
                <w:bCs/>
                <w:lang w:eastAsia="es-CO"/>
              </w:rPr>
              <w:t>c</w:t>
            </w:r>
            <w:r w:rsidRPr="00990CD3">
              <w:rPr>
                <w:rFonts w:eastAsia="Times New Roman" w:cstheme="minorHAnsi"/>
                <w:bCs/>
                <w:lang w:eastAsia="es-CO"/>
              </w:rPr>
              <w:t xml:space="preserve">ausas y </w:t>
            </w:r>
            <w:r w:rsidR="001513A7">
              <w:rPr>
                <w:rFonts w:eastAsia="Times New Roman" w:cstheme="minorHAnsi"/>
                <w:bCs/>
                <w:lang w:eastAsia="es-CO"/>
              </w:rPr>
              <w:t>c</w:t>
            </w:r>
            <w:r w:rsidRPr="00990CD3">
              <w:rPr>
                <w:rFonts w:eastAsia="Times New Roman" w:cstheme="minorHAnsi"/>
                <w:bCs/>
                <w:lang w:eastAsia="es-CO"/>
              </w:rPr>
              <w:t xml:space="preserve">onsecuencias de las grandes revoluciones. </w:t>
            </w:r>
          </w:p>
          <w:p w:rsidR="005E3CAD" w:rsidRPr="00990CD3" w:rsidRDefault="005E3CAD" w:rsidP="00990CD3">
            <w:pPr>
              <w:spacing w:after="0" w:line="240" w:lineRule="auto"/>
              <w:rPr>
                <w:rFonts w:eastAsia="Times New Roman" w:cstheme="minorHAnsi"/>
                <w:bCs/>
                <w:lang w:eastAsia="es-CO"/>
              </w:rPr>
            </w:pPr>
            <w:r>
              <w:rPr>
                <w:rFonts w:eastAsia="Times New Roman" w:cstheme="minorHAnsi"/>
                <w:bCs/>
                <w:lang w:eastAsia="es-CO"/>
              </w:rPr>
              <w:t xml:space="preserve">Comparación entre la declaración de los derechos del Hombre y del </w:t>
            </w:r>
            <w:r>
              <w:rPr>
                <w:rFonts w:eastAsia="Times New Roman" w:cstheme="minorHAnsi"/>
                <w:bCs/>
                <w:lang w:eastAsia="es-CO"/>
              </w:rPr>
              <w:lastRenderedPageBreak/>
              <w:t>ciudadano y la de Olymp</w:t>
            </w:r>
            <w:r w:rsidR="008A4778">
              <w:rPr>
                <w:rFonts w:eastAsia="Times New Roman" w:cstheme="minorHAnsi"/>
                <w:bCs/>
                <w:lang w:eastAsia="es-CO"/>
              </w:rPr>
              <w:t>ia</w:t>
            </w:r>
            <w:r>
              <w:rPr>
                <w:rFonts w:eastAsia="Times New Roman" w:cstheme="minorHAnsi"/>
                <w:bCs/>
                <w:lang w:eastAsia="es-CO"/>
              </w:rPr>
              <w:t xml:space="preserve"> de Gauges.</w:t>
            </w:r>
          </w:p>
          <w:p w:rsidR="00990CD3" w:rsidRPr="00990CD3" w:rsidRDefault="005E3CAD" w:rsidP="00990CD3">
            <w:pPr>
              <w:spacing w:after="0" w:line="240" w:lineRule="auto"/>
              <w:rPr>
                <w:rFonts w:eastAsia="Times New Roman" w:cstheme="minorHAnsi"/>
                <w:bCs/>
                <w:lang w:eastAsia="es-CO"/>
              </w:rPr>
            </w:pPr>
            <w:r>
              <w:rPr>
                <w:rFonts w:eastAsia="Times New Roman" w:cstheme="minorHAnsi"/>
                <w:bCs/>
                <w:lang w:eastAsia="es-CO"/>
              </w:rPr>
              <w:t>Elaboración de escritos sobre la situación de la mujer en el siglo XVII</w:t>
            </w:r>
          </w:p>
        </w:tc>
        <w:tc>
          <w:tcPr>
            <w:tcW w:w="5408"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lastRenderedPageBreak/>
              <w:t xml:space="preserve">Investigación  y reporte escrito de los procesos sociales y culturales del siglo XVIII como factores determinantes de la formación del mundo contemporáneo.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Aplicación de las ideas políticas de la ilustración y su impacto en la política Europea de los siglos XVIII y XIX.</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Descripción mediante  ensayos de </w:t>
            </w:r>
            <w:r w:rsidRPr="00990CD3">
              <w:rPr>
                <w:rFonts w:eastAsia="Times New Roman" w:cstheme="minorHAnsi"/>
                <w:bCs/>
                <w:lang w:eastAsia="es-CO"/>
              </w:rPr>
              <w:lastRenderedPageBreak/>
              <w:t>las causas y  evolución de la Revolución Francesa e Industrial, como factores determinantes en la conformación política y económica del mundo contemporáneo.</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3513AD">
            <w:pPr>
              <w:spacing w:after="0" w:line="240" w:lineRule="auto"/>
              <w:rPr>
                <w:rFonts w:eastAsia="Times New Roman" w:cstheme="minorHAnsi"/>
                <w:bCs/>
                <w:lang w:eastAsia="es-CO"/>
              </w:rPr>
            </w:pPr>
            <w:r w:rsidRPr="00990CD3">
              <w:rPr>
                <w:rFonts w:eastAsia="Times New Roman" w:cstheme="minorHAnsi"/>
                <w:bCs/>
                <w:lang w:eastAsia="es-CO"/>
              </w:rPr>
              <w:t xml:space="preserve">Representación  teatral de  las condiciones sociales, políticas y </w:t>
            </w:r>
            <w:r w:rsidR="003513AD">
              <w:rPr>
                <w:rFonts w:eastAsia="Times New Roman" w:cstheme="minorHAnsi"/>
                <w:bCs/>
                <w:lang w:eastAsia="es-CO"/>
              </w:rPr>
              <w:t>económicas</w:t>
            </w:r>
            <w:r w:rsidRPr="00990CD3">
              <w:rPr>
                <w:rFonts w:eastAsia="Times New Roman" w:cstheme="minorHAnsi"/>
                <w:bCs/>
                <w:lang w:eastAsia="es-CO"/>
              </w:rPr>
              <w:t xml:space="preserve"> de los países latinoamericanos del siglo XIX.</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lastRenderedPageBreak/>
              <w:t xml:space="preserve">Interioriza el legado histórico de las grandes revoluciones del Siglo XVIII- XIX y su impacto en el desarrollo de la sociedad planetaria.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Contempla los cambios políticos, económicos, sociales y culturales que se han dado en la sociedad a partir de dichas revoluciones.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lastRenderedPageBreak/>
              <w:t>CONTENIDO</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CONCEPTUAL</w:t>
            </w:r>
          </w:p>
        </w:tc>
        <w:tc>
          <w:tcPr>
            <w:tcW w:w="5408"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 xml:space="preserve">PROCEDIMENTAL </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ACTITUDINAL</w:t>
            </w: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COLOMBIA: SOCIEDAD Y ECONOMIA SIGLO XIX</w:t>
            </w:r>
          </w:p>
          <w:p w:rsidR="00990CD3" w:rsidRPr="00990CD3" w:rsidRDefault="00990CD3" w:rsidP="00990CD3">
            <w:pPr>
              <w:spacing w:after="0" w:line="240" w:lineRule="auto"/>
              <w:jc w:val="center"/>
              <w:rPr>
                <w:rFonts w:eastAsia="Times New Roman" w:cstheme="minorHAnsi"/>
                <w:bCs/>
                <w:lang w:eastAsia="es-CO"/>
              </w:rPr>
            </w:pPr>
          </w:p>
          <w:p w:rsidR="00990CD3" w:rsidRPr="00521415" w:rsidRDefault="00A91DAD" w:rsidP="00990CD3">
            <w:pPr>
              <w:spacing w:after="0" w:line="240" w:lineRule="auto"/>
              <w:jc w:val="center"/>
              <w:rPr>
                <w:rFonts w:eastAsia="Times New Roman" w:cstheme="minorHAnsi"/>
                <w:b/>
                <w:bCs/>
                <w:color w:val="FF0000"/>
                <w:lang w:eastAsia="es-CO"/>
              </w:rPr>
            </w:pPr>
            <w:r>
              <w:rPr>
                <w:rFonts w:eastAsia="Times New Roman" w:cstheme="minorHAnsi"/>
                <w:b/>
                <w:bCs/>
                <w:color w:val="FF0000"/>
                <w:lang w:eastAsia="es-CO"/>
              </w:rPr>
              <w:t>Tercer período</w:t>
            </w: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La sociedad Colombia del  Siglo XIX.</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Economía y Cambios sociales en Colombia en el siglo  XIX.</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Los modelos políticos de  Finales del siglo XIX.</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La Regeneración y la Colonización Antioqueña. </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El desarrollo agrícola en Colombia.  Formación étnica del Estado Colombiano (Amerindios, Blancos y negros). </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Principales grupos indígenas actuales en Colombia.</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lastRenderedPageBreak/>
              <w:t xml:space="preserve">Legados culturales de la Población indígena en la configuración de la Sociedad Colombiana. </w:t>
            </w:r>
          </w:p>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El arte,</w:t>
            </w:r>
            <w:r w:rsidR="002E4682" w:rsidRPr="002E4682">
              <w:rPr>
                <w:rFonts w:eastAsia="Times New Roman" w:cstheme="minorHAnsi"/>
                <w:bCs/>
                <w:lang w:eastAsia="es-CO"/>
              </w:rPr>
              <w:t xml:space="preserve"> el folclor y la ciencia de los </w:t>
            </w:r>
            <w:r w:rsidRPr="00990CD3">
              <w:rPr>
                <w:rFonts w:eastAsia="Times New Roman" w:cstheme="minorHAnsi"/>
                <w:bCs/>
                <w:lang w:eastAsia="es-CO"/>
              </w:rPr>
              <w:t>grupos indígenas de Colombia.</w:t>
            </w: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990CD3">
            <w:pPr>
              <w:spacing w:after="0" w:line="240" w:lineRule="auto"/>
              <w:rPr>
                <w:rFonts w:eastAsia="Times New Roman" w:cstheme="minorHAnsi"/>
                <w:bCs/>
                <w:lang w:eastAsia="es-CO"/>
              </w:rPr>
            </w:pPr>
          </w:p>
          <w:p w:rsidR="00990CD3" w:rsidRPr="00990CD3" w:rsidRDefault="00474124" w:rsidP="00990CD3">
            <w:pPr>
              <w:spacing w:after="0" w:line="240" w:lineRule="auto"/>
              <w:rPr>
                <w:rFonts w:eastAsia="Times New Roman" w:cstheme="minorHAnsi"/>
                <w:bCs/>
                <w:lang w:eastAsia="es-CO"/>
              </w:rPr>
            </w:pPr>
            <w:r>
              <w:rPr>
                <w:rFonts w:eastAsia="Times New Roman" w:cstheme="minorHAnsi"/>
                <w:bCs/>
                <w:lang w:eastAsia="es-CO"/>
              </w:rPr>
              <w:t>Definición</w:t>
            </w:r>
            <w:r w:rsidR="00990CD3" w:rsidRPr="00990CD3">
              <w:rPr>
                <w:rFonts w:eastAsia="Times New Roman" w:cstheme="minorHAnsi"/>
                <w:bCs/>
                <w:lang w:eastAsia="es-CO"/>
              </w:rPr>
              <w:t xml:space="preserve"> de conceptos asociados a la economía y política Colombiana del siglo XIX</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Distinción de procesos políticos y económicos de la historia Colombiana.</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Descripción de Consecuencias de los procesos migratorios Colombianos. </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Descripción de Cambios socioeconómicos del siglo XIX en Colombia</w:t>
            </w:r>
          </w:p>
        </w:tc>
        <w:tc>
          <w:tcPr>
            <w:tcW w:w="5408"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Creación de ensayos y escritos sobre las dinámicas de migración acontecidas en el siglo XIX en Colombia.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Creación de Blog donde se distinga de manera gráfica y textual los procesos de migración poblacional en Colombia durante el siglo XIX.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Explicación de  los sucesos políticos y económicos  ocurridos en el país durante el siglo XIX, como factores determinantes en la formación del Estado Colombiano.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Observación de  las consecuencias de los procesos migratorios del </w:t>
            </w:r>
            <w:r w:rsidRPr="00990CD3">
              <w:rPr>
                <w:rFonts w:eastAsia="Times New Roman" w:cstheme="minorHAnsi"/>
                <w:bCs/>
                <w:lang w:eastAsia="es-CO"/>
              </w:rPr>
              <w:lastRenderedPageBreak/>
              <w:t>siglo XIX en la conformación de la  sociedad Colombiana</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Representación a través de historietas los cambios socioeconómicos que aparecieron en el país como consecuencia de los movimientos migratorios del siglo XIX</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lastRenderedPageBreak/>
              <w:t xml:space="preserve">Valora a través de distintas actividades: cuadros sinópticos, escritos, cuentos…, el legado económico, social y cultural de los procesos migratorios en la conformación del Estado actual.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Participa en debates frente a la importancia de ser un país étnico y multicultural.</w:t>
            </w: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lastRenderedPageBreak/>
              <w:t>CONTENIDO</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CONCEPTUAL</w:t>
            </w:r>
          </w:p>
        </w:tc>
        <w:tc>
          <w:tcPr>
            <w:tcW w:w="5408" w:type="dxa"/>
            <w:tcBorders>
              <w:top w:val="single" w:sz="4" w:space="0" w:color="auto"/>
              <w:left w:val="single" w:sz="4" w:space="0" w:color="auto"/>
              <w:bottom w:val="single" w:sz="4" w:space="0" w:color="auto"/>
              <w:right w:val="single" w:sz="4" w:space="0" w:color="auto"/>
            </w:tcBorders>
            <w:shd w:val="clear" w:color="auto" w:fill="00B0F0"/>
            <w:hideMark/>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PROCEDIMENTAL </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hideMark/>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ACTITUDINAL</w:t>
            </w:r>
          </w:p>
        </w:tc>
      </w:tr>
      <w:tr w:rsidR="00990CD3" w:rsidRPr="00990CD3" w:rsidTr="00D259E9">
        <w:tc>
          <w:tcPr>
            <w:tcW w:w="5407"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r w:rsidRPr="00990CD3">
              <w:rPr>
                <w:rFonts w:eastAsia="Times New Roman" w:cstheme="minorHAnsi"/>
                <w:bCs/>
                <w:lang w:eastAsia="es-CO"/>
              </w:rPr>
              <w:t xml:space="preserve">COLOMBIA Y SU MODERNIZACIÒN </w:t>
            </w:r>
          </w:p>
          <w:p w:rsidR="00990CD3" w:rsidRPr="00990CD3" w:rsidRDefault="00990CD3" w:rsidP="00990CD3">
            <w:pPr>
              <w:spacing w:after="0" w:line="240" w:lineRule="auto"/>
              <w:jc w:val="center"/>
              <w:rPr>
                <w:rFonts w:eastAsia="Times New Roman" w:cstheme="minorHAnsi"/>
                <w:bCs/>
                <w:lang w:eastAsia="es-CO"/>
              </w:rPr>
            </w:pPr>
          </w:p>
          <w:p w:rsidR="00990CD3" w:rsidRPr="00B27CA3" w:rsidRDefault="00B27CA3" w:rsidP="00990CD3">
            <w:pPr>
              <w:spacing w:after="0" w:line="240" w:lineRule="auto"/>
              <w:jc w:val="center"/>
              <w:rPr>
                <w:rFonts w:eastAsia="Times New Roman" w:cstheme="minorHAnsi"/>
                <w:b/>
                <w:bCs/>
                <w:color w:val="FF0000"/>
                <w:lang w:eastAsia="es-CO"/>
              </w:rPr>
            </w:pPr>
            <w:r>
              <w:rPr>
                <w:rFonts w:eastAsia="Times New Roman" w:cstheme="minorHAnsi"/>
                <w:b/>
                <w:bCs/>
                <w:color w:val="FF0000"/>
                <w:lang w:eastAsia="es-CO"/>
              </w:rPr>
              <w:t>CuartoPeríodo</w:t>
            </w: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La modernización en Colombia </w:t>
            </w: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El comienzo del desarrollo industrial en Colombia: Nacimiento de las primeras industrias.</w:t>
            </w:r>
          </w:p>
          <w:p w:rsidR="00990CD3" w:rsidRPr="00990CD3" w:rsidRDefault="00990CD3" w:rsidP="003E5D41">
            <w:pPr>
              <w:spacing w:after="0" w:line="240" w:lineRule="auto"/>
              <w:rPr>
                <w:rFonts w:eastAsia="Times New Roman" w:cstheme="minorHAnsi"/>
                <w:bCs/>
                <w:lang w:eastAsia="es-CO"/>
              </w:rPr>
            </w:pPr>
            <w:r w:rsidRPr="00990CD3">
              <w:rPr>
                <w:rFonts w:eastAsia="Times New Roman" w:cstheme="minorHAnsi"/>
                <w:bCs/>
                <w:lang w:eastAsia="es-CO"/>
              </w:rPr>
              <w:t xml:space="preserve">Zonas de desarrollo regional. </w:t>
            </w:r>
            <w:r w:rsidR="003E5D41">
              <w:rPr>
                <w:rFonts w:eastAsia="Times New Roman" w:cstheme="minorHAnsi"/>
                <w:bCs/>
                <w:lang w:eastAsia="es-CO"/>
              </w:rPr>
              <w:t xml:space="preserve"> Procesos de urbanización  y </w:t>
            </w:r>
            <w:r w:rsidRPr="00990CD3">
              <w:rPr>
                <w:rFonts w:eastAsia="Times New Roman" w:cstheme="minorHAnsi"/>
                <w:bCs/>
                <w:lang w:eastAsia="es-CO"/>
              </w:rPr>
              <w:t>Crecimiento ur</w:t>
            </w:r>
            <w:r w:rsidR="003E5D41">
              <w:rPr>
                <w:rFonts w:eastAsia="Times New Roman" w:cstheme="minorHAnsi"/>
                <w:bCs/>
                <w:lang w:eastAsia="es-CO"/>
              </w:rPr>
              <w:t>bano</w:t>
            </w:r>
          </w:p>
          <w:p w:rsidR="00990CD3" w:rsidRPr="00990CD3" w:rsidRDefault="00990CD3" w:rsidP="00990CD3">
            <w:pPr>
              <w:spacing w:after="0" w:line="240" w:lineRule="auto"/>
              <w:jc w:val="center"/>
              <w:rPr>
                <w:rFonts w:eastAsia="Times New Roman" w:cstheme="minorHAnsi"/>
                <w:bCs/>
                <w:lang w:eastAsia="es-CO"/>
              </w:rPr>
            </w:pPr>
          </w:p>
          <w:p w:rsidR="00990CD3" w:rsidRPr="00990CD3" w:rsidRDefault="00990CD3" w:rsidP="00990CD3">
            <w:pPr>
              <w:spacing w:after="0" w:line="240" w:lineRule="auto"/>
              <w:jc w:val="center"/>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Definición de modernización</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Descripción de sucesos históricos en Colombia. </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r w:rsidRPr="00990CD3">
              <w:rPr>
                <w:rFonts w:eastAsia="Times New Roman" w:cstheme="minorHAnsi"/>
                <w:bCs/>
                <w:lang w:eastAsia="es-CO"/>
              </w:rPr>
              <w:t xml:space="preserve">Identificación de cambios demográficos en la segunda mitad del siglo XX. </w:t>
            </w: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p>
          <w:p w:rsidR="00990CD3" w:rsidRPr="00990CD3" w:rsidRDefault="00990CD3" w:rsidP="00990CD3">
            <w:pPr>
              <w:spacing w:after="0" w:line="240" w:lineRule="auto"/>
              <w:rPr>
                <w:rFonts w:eastAsia="Times New Roman" w:cstheme="minorHAnsi"/>
                <w:bCs/>
                <w:lang w:eastAsia="es-CO"/>
              </w:rPr>
            </w:pPr>
          </w:p>
        </w:tc>
        <w:tc>
          <w:tcPr>
            <w:tcW w:w="5408" w:type="dxa"/>
            <w:tcBorders>
              <w:top w:val="single" w:sz="4" w:space="0" w:color="auto"/>
              <w:left w:val="single" w:sz="4" w:space="0" w:color="auto"/>
              <w:bottom w:val="single" w:sz="4" w:space="0" w:color="auto"/>
              <w:right w:val="single" w:sz="4" w:space="0" w:color="auto"/>
            </w:tcBorders>
            <w:shd w:val="clear" w:color="auto" w:fill="00B0F0"/>
          </w:tcPr>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Realización de  ejercicios de lectura donde se expongan las causas de la modernización en Colombia.</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Creación de cuadros comparativos donde se describa el desarrollo industrial en distintos escenarios regionales colombianos.</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 xml:space="preserve">Creación de  una presentación PowerPoint donde se expongan los cambios demográficos que se dieron en el país como consecuencia del proceso de modernización.  </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Sustenta de manera cronológica los hechos y sucesos de condujeron a la modernización en Colombia.</w:t>
            </w:r>
          </w:p>
        </w:tc>
        <w:tc>
          <w:tcPr>
            <w:tcW w:w="5408" w:type="dxa"/>
            <w:tcBorders>
              <w:top w:val="single" w:sz="4" w:space="0" w:color="auto"/>
              <w:left w:val="single" w:sz="4" w:space="0" w:color="auto"/>
              <w:bottom w:val="single" w:sz="4" w:space="0" w:color="auto"/>
              <w:right w:val="single" w:sz="4" w:space="0" w:color="auto"/>
            </w:tcBorders>
            <w:shd w:val="clear" w:color="auto" w:fill="B6DDE8" w:themeFill="accent5" w:themeFillTint="66"/>
          </w:tcPr>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r w:rsidRPr="00990CD3">
              <w:rPr>
                <w:rFonts w:eastAsia="Times New Roman" w:cstheme="minorHAnsi"/>
                <w:bCs/>
                <w:lang w:eastAsia="es-CO"/>
              </w:rPr>
              <w:t>Aprecialos sucesos que condujeron a la creación de las primeras industrias en Colombia.</w:t>
            </w:r>
          </w:p>
          <w:p w:rsidR="00990CD3" w:rsidRPr="00990CD3" w:rsidRDefault="00990CD3" w:rsidP="002E4682">
            <w:pPr>
              <w:spacing w:after="0" w:line="240" w:lineRule="auto"/>
              <w:rPr>
                <w:rFonts w:eastAsia="Times New Roman" w:cstheme="minorHAnsi"/>
                <w:bCs/>
                <w:lang w:eastAsia="es-CO"/>
              </w:rPr>
            </w:pPr>
          </w:p>
          <w:p w:rsidR="00990CD3" w:rsidRPr="00990CD3" w:rsidRDefault="00990CD3" w:rsidP="002E4682">
            <w:pPr>
              <w:spacing w:after="0" w:line="240" w:lineRule="auto"/>
              <w:rPr>
                <w:rFonts w:eastAsia="Times New Roman" w:cstheme="minorHAnsi"/>
                <w:bCs/>
                <w:lang w:eastAsia="es-CO"/>
              </w:rPr>
            </w:pPr>
          </w:p>
        </w:tc>
      </w:tr>
    </w:tbl>
    <w:p w:rsidR="00990CD3" w:rsidRDefault="00990CD3">
      <w:pPr>
        <w:rPr>
          <w:rFonts w:cstheme="minorHAnsi"/>
        </w:rPr>
      </w:pPr>
    </w:p>
    <w:p w:rsidR="00A22612" w:rsidRDefault="00A22612">
      <w:pPr>
        <w:rPr>
          <w:rFonts w:cstheme="minorHAnsi"/>
        </w:rPr>
      </w:pPr>
    </w:p>
    <w:p w:rsidR="003E5D41" w:rsidRDefault="003E5D41">
      <w:pPr>
        <w:rPr>
          <w:rFonts w:cstheme="minorHAnsi"/>
        </w:rPr>
      </w:pPr>
      <w:r>
        <w:rPr>
          <w:rFonts w:cstheme="minorHAnsi"/>
        </w:rPr>
        <w:t xml:space="preserve">GRADO 9º </w:t>
      </w:r>
    </w:p>
    <w:tbl>
      <w:tblPr>
        <w:tblStyle w:val="Tablaconcuadrcula"/>
        <w:tblW w:w="0" w:type="auto"/>
        <w:tblLook w:val="04A0"/>
      </w:tblPr>
      <w:tblGrid>
        <w:gridCol w:w="3286"/>
        <w:gridCol w:w="3286"/>
        <w:gridCol w:w="3287"/>
        <w:gridCol w:w="3287"/>
      </w:tblGrid>
      <w:tr w:rsidR="003E5D41" w:rsidTr="00B27CA3">
        <w:tc>
          <w:tcPr>
            <w:tcW w:w="3286" w:type="dxa"/>
            <w:shd w:val="clear" w:color="auto" w:fill="00B0F0"/>
          </w:tcPr>
          <w:p w:rsidR="003E5D41" w:rsidRDefault="003E5D41">
            <w:pPr>
              <w:rPr>
                <w:rFonts w:cstheme="minorHAnsi"/>
              </w:rPr>
            </w:pPr>
            <w:r>
              <w:rPr>
                <w:rFonts w:cstheme="minorHAnsi"/>
              </w:rPr>
              <w:t>CONTENIDO</w:t>
            </w:r>
          </w:p>
          <w:p w:rsidR="00E23753" w:rsidRDefault="00E23753">
            <w:pPr>
              <w:rPr>
                <w:rFonts w:cstheme="minorHAnsi"/>
              </w:rPr>
            </w:pPr>
          </w:p>
          <w:p w:rsidR="00E23753" w:rsidRPr="00E23753" w:rsidRDefault="00E23753" w:rsidP="00E23753">
            <w:pPr>
              <w:rPr>
                <w:rFonts w:cstheme="minorHAnsi"/>
              </w:rPr>
            </w:pPr>
            <w:r w:rsidRPr="00E23753">
              <w:rPr>
                <w:rFonts w:cstheme="minorHAnsi"/>
              </w:rPr>
              <w:t>Mecanismos de Participación Ciudadana.</w:t>
            </w:r>
          </w:p>
          <w:p w:rsidR="00E23753" w:rsidRPr="00E23753" w:rsidRDefault="00E23753" w:rsidP="00E23753">
            <w:pPr>
              <w:rPr>
                <w:rFonts w:cstheme="minorHAnsi"/>
              </w:rPr>
            </w:pPr>
          </w:p>
          <w:p w:rsidR="00E23753" w:rsidRPr="00D51305" w:rsidRDefault="00B27CA3" w:rsidP="00E23753">
            <w:pPr>
              <w:rPr>
                <w:rFonts w:cstheme="minorHAnsi"/>
                <w:b/>
                <w:color w:val="FF0000"/>
              </w:rPr>
            </w:pPr>
            <w:r>
              <w:rPr>
                <w:rFonts w:cstheme="minorHAnsi"/>
                <w:b/>
                <w:color w:val="FF0000"/>
              </w:rPr>
              <w:t>Primer período</w:t>
            </w:r>
          </w:p>
          <w:p w:rsidR="00E23753" w:rsidRPr="00E23753" w:rsidRDefault="00E23753" w:rsidP="00E23753">
            <w:pPr>
              <w:rPr>
                <w:rFonts w:cstheme="minorHAnsi"/>
              </w:rPr>
            </w:pPr>
          </w:p>
          <w:p w:rsidR="00E23753" w:rsidRDefault="005059E8" w:rsidP="00E23753">
            <w:pPr>
              <w:rPr>
                <w:rFonts w:cstheme="minorHAnsi"/>
              </w:rPr>
            </w:pPr>
            <w:r>
              <w:rPr>
                <w:rFonts w:cstheme="minorHAnsi"/>
              </w:rPr>
              <w:t xml:space="preserve">La </w:t>
            </w:r>
            <w:proofErr w:type="gramStart"/>
            <w:r w:rsidR="00E23753" w:rsidRPr="00E23753">
              <w:rPr>
                <w:rFonts w:cstheme="minorHAnsi"/>
              </w:rPr>
              <w:t xml:space="preserve">Democracia </w:t>
            </w:r>
            <w:r w:rsidR="00A22612">
              <w:rPr>
                <w:rFonts w:cstheme="minorHAnsi"/>
              </w:rPr>
              <w:t>.</w:t>
            </w:r>
            <w:proofErr w:type="gramEnd"/>
          </w:p>
          <w:p w:rsidR="00A22612" w:rsidRDefault="00A22612" w:rsidP="00E23753">
            <w:pPr>
              <w:rPr>
                <w:rFonts w:cstheme="minorHAnsi"/>
              </w:rPr>
            </w:pPr>
            <w:r>
              <w:rPr>
                <w:rFonts w:cstheme="minorHAnsi"/>
              </w:rPr>
              <w:t>Los derechos de las mujeres</w:t>
            </w:r>
          </w:p>
          <w:p w:rsidR="00A22612" w:rsidRPr="00E23753" w:rsidRDefault="00A22612" w:rsidP="00E23753">
            <w:pPr>
              <w:rPr>
                <w:rFonts w:cstheme="minorHAnsi"/>
              </w:rPr>
            </w:pPr>
            <w:r>
              <w:rPr>
                <w:rFonts w:cstheme="minorHAnsi"/>
              </w:rPr>
              <w:t xml:space="preserve">El papel de la mujer en la </w:t>
            </w:r>
            <w:r w:rsidR="00B20678">
              <w:rPr>
                <w:rFonts w:cstheme="minorHAnsi"/>
              </w:rPr>
              <w:t>construcción y evolución de Colombia.</w:t>
            </w:r>
          </w:p>
          <w:p w:rsidR="00E23753" w:rsidRPr="00E23753" w:rsidRDefault="00E23753" w:rsidP="00E23753">
            <w:pPr>
              <w:rPr>
                <w:rFonts w:cstheme="minorHAnsi"/>
              </w:rPr>
            </w:pPr>
            <w:r w:rsidRPr="00E23753">
              <w:rPr>
                <w:rFonts w:cstheme="minorHAnsi"/>
              </w:rPr>
              <w:t>El voto</w:t>
            </w:r>
          </w:p>
          <w:p w:rsidR="00E23753" w:rsidRPr="00E23753" w:rsidRDefault="00E23753" w:rsidP="00E23753">
            <w:pPr>
              <w:rPr>
                <w:rFonts w:cstheme="minorHAnsi"/>
              </w:rPr>
            </w:pPr>
            <w:r w:rsidRPr="00E23753">
              <w:rPr>
                <w:rFonts w:cstheme="minorHAnsi"/>
              </w:rPr>
              <w:t>El plebiscito</w:t>
            </w:r>
          </w:p>
          <w:p w:rsidR="00E23753" w:rsidRPr="00E23753" w:rsidRDefault="00E23753" w:rsidP="00E23753">
            <w:pPr>
              <w:rPr>
                <w:rFonts w:cstheme="minorHAnsi"/>
              </w:rPr>
            </w:pPr>
            <w:r w:rsidRPr="00E23753">
              <w:rPr>
                <w:rFonts w:cstheme="minorHAnsi"/>
              </w:rPr>
              <w:t xml:space="preserve">La revocatoria del mandato </w:t>
            </w:r>
          </w:p>
          <w:p w:rsidR="00E23753" w:rsidRPr="00E23753" w:rsidRDefault="00E23753" w:rsidP="00E23753">
            <w:pPr>
              <w:rPr>
                <w:rFonts w:cstheme="minorHAnsi"/>
              </w:rPr>
            </w:pPr>
            <w:r w:rsidRPr="00E23753">
              <w:rPr>
                <w:rFonts w:cstheme="minorHAnsi"/>
              </w:rPr>
              <w:t>El referendo.</w:t>
            </w:r>
          </w:p>
          <w:p w:rsidR="00E23753" w:rsidRDefault="00E23753" w:rsidP="00E23753">
            <w:pPr>
              <w:rPr>
                <w:rFonts w:cstheme="minorHAnsi"/>
              </w:rPr>
            </w:pPr>
            <w:r w:rsidRPr="00E23753">
              <w:rPr>
                <w:rFonts w:cstheme="minorHAnsi"/>
              </w:rPr>
              <w:t>Participación</w:t>
            </w:r>
          </w:p>
        </w:tc>
        <w:tc>
          <w:tcPr>
            <w:tcW w:w="3286" w:type="dxa"/>
            <w:shd w:val="clear" w:color="auto" w:fill="B8CCE4" w:themeFill="accent1" w:themeFillTint="66"/>
          </w:tcPr>
          <w:p w:rsidR="003E5D41" w:rsidRDefault="003E5D41">
            <w:pPr>
              <w:rPr>
                <w:rFonts w:cstheme="minorHAnsi"/>
              </w:rPr>
            </w:pPr>
            <w:r>
              <w:rPr>
                <w:rFonts w:cstheme="minorHAnsi"/>
              </w:rPr>
              <w:t>CONCEPTUAL</w:t>
            </w:r>
          </w:p>
          <w:p w:rsidR="00E23753" w:rsidRPr="00E23753" w:rsidRDefault="00E23753" w:rsidP="00E23753">
            <w:pPr>
              <w:rPr>
                <w:rFonts w:cstheme="minorHAnsi"/>
              </w:rPr>
            </w:pPr>
            <w:r w:rsidRPr="00E23753">
              <w:rPr>
                <w:rFonts w:cstheme="minorHAnsi"/>
              </w:rPr>
              <w:t>Definición de conceptos</w:t>
            </w:r>
          </w:p>
          <w:p w:rsidR="00E23753" w:rsidRPr="00E23753" w:rsidRDefault="00E23753" w:rsidP="00E23753">
            <w:pPr>
              <w:rPr>
                <w:rFonts w:cstheme="minorHAnsi"/>
              </w:rPr>
            </w:pPr>
          </w:p>
          <w:p w:rsidR="00E23753" w:rsidRPr="00E23753" w:rsidRDefault="00E23753" w:rsidP="00E23753">
            <w:pPr>
              <w:rPr>
                <w:rFonts w:cstheme="minorHAnsi"/>
              </w:rPr>
            </w:pPr>
            <w:r w:rsidRPr="00E23753">
              <w:rPr>
                <w:rFonts w:cstheme="minorHAnsi"/>
              </w:rPr>
              <w:t xml:space="preserve">Identificación de los mecanismos de participación ciudadana. </w:t>
            </w:r>
          </w:p>
          <w:p w:rsidR="00E23753" w:rsidRPr="00E23753" w:rsidRDefault="00E23753" w:rsidP="00E23753">
            <w:pPr>
              <w:rPr>
                <w:rFonts w:cstheme="minorHAnsi"/>
              </w:rPr>
            </w:pPr>
          </w:p>
          <w:p w:rsidR="00E23753" w:rsidRDefault="00E23753" w:rsidP="00E23753">
            <w:pPr>
              <w:rPr>
                <w:rFonts w:cstheme="minorHAnsi"/>
              </w:rPr>
            </w:pPr>
            <w:r w:rsidRPr="00E23753">
              <w:rPr>
                <w:rFonts w:cstheme="minorHAnsi"/>
              </w:rPr>
              <w:t>Argumentación de hechos y sucesos asociados a</w:t>
            </w:r>
            <w:r w:rsidR="00B20678">
              <w:rPr>
                <w:rFonts w:cstheme="minorHAnsi"/>
              </w:rPr>
              <w:t xml:space="preserve"> las mujeres y su participación en la vida política de </w:t>
            </w:r>
            <w:r w:rsidRPr="00E23753">
              <w:rPr>
                <w:rFonts w:cstheme="minorHAnsi"/>
              </w:rPr>
              <w:t>Colombia</w:t>
            </w:r>
            <w:r w:rsidR="00B20678">
              <w:rPr>
                <w:rFonts w:cstheme="minorHAnsi"/>
              </w:rPr>
              <w:t>.</w:t>
            </w:r>
          </w:p>
          <w:p w:rsidR="00B20678" w:rsidRPr="00E23753" w:rsidRDefault="00B20678" w:rsidP="00E23753">
            <w:pPr>
              <w:rPr>
                <w:rFonts w:cstheme="minorHAnsi"/>
              </w:rPr>
            </w:pPr>
          </w:p>
          <w:p w:rsidR="00E23753" w:rsidRDefault="00B20678" w:rsidP="00B20678">
            <w:pPr>
              <w:rPr>
                <w:rFonts w:cstheme="minorHAnsi"/>
              </w:rPr>
            </w:pPr>
            <w:r>
              <w:rPr>
                <w:rFonts w:cstheme="minorHAnsi"/>
              </w:rPr>
              <w:t xml:space="preserve">- Análisis de </w:t>
            </w:r>
            <w:r w:rsidRPr="00B20678">
              <w:rPr>
                <w:rFonts w:cstheme="minorHAnsi"/>
              </w:rPr>
              <w:t>las Políticas nacionales para la mujer y su situación en Colombia (desplazados, campesinos, y d</w:t>
            </w:r>
            <w:r>
              <w:rPr>
                <w:rFonts w:cstheme="minorHAnsi"/>
              </w:rPr>
              <w:t>e los diferentes grupos étnicos).</w:t>
            </w:r>
          </w:p>
        </w:tc>
        <w:tc>
          <w:tcPr>
            <w:tcW w:w="3287" w:type="dxa"/>
            <w:shd w:val="clear" w:color="auto" w:fill="00B0F0"/>
          </w:tcPr>
          <w:p w:rsidR="003E5D41" w:rsidRDefault="003E5D41">
            <w:pPr>
              <w:rPr>
                <w:rFonts w:cstheme="minorHAnsi"/>
              </w:rPr>
            </w:pPr>
            <w:r>
              <w:rPr>
                <w:rFonts w:cstheme="minorHAnsi"/>
              </w:rPr>
              <w:t>PROCEDIMENTAL</w:t>
            </w:r>
          </w:p>
          <w:p w:rsidR="00E23753" w:rsidRPr="00E23753" w:rsidRDefault="00E23753" w:rsidP="00E23753">
            <w:pPr>
              <w:rPr>
                <w:rFonts w:cstheme="minorHAnsi"/>
              </w:rPr>
            </w:pPr>
            <w:r w:rsidRPr="00E23753">
              <w:rPr>
                <w:rFonts w:cstheme="minorHAnsi"/>
              </w:rPr>
              <w:t xml:space="preserve">Exposición de  los Mecanismos de participación ciudadana contemplados en la Constitución Política de 1886 y 1991 </w:t>
            </w:r>
          </w:p>
          <w:p w:rsidR="00E23753" w:rsidRPr="00E23753" w:rsidRDefault="00E23753" w:rsidP="00E23753">
            <w:pPr>
              <w:rPr>
                <w:rFonts w:cstheme="minorHAnsi"/>
              </w:rPr>
            </w:pPr>
          </w:p>
          <w:p w:rsidR="00E23753" w:rsidRPr="00E23753" w:rsidRDefault="009B2A0D" w:rsidP="00E23753">
            <w:pPr>
              <w:rPr>
                <w:rFonts w:cstheme="minorHAnsi"/>
              </w:rPr>
            </w:pPr>
            <w:r>
              <w:rPr>
                <w:rFonts w:cstheme="minorHAnsi"/>
              </w:rPr>
              <w:t xml:space="preserve">Elaboración de presentaciones en </w:t>
            </w:r>
            <w:proofErr w:type="spellStart"/>
            <w:r>
              <w:rPr>
                <w:rFonts w:cstheme="minorHAnsi"/>
              </w:rPr>
              <w:t>Powerpoint</w:t>
            </w:r>
            <w:proofErr w:type="spellEnd"/>
            <w:r>
              <w:rPr>
                <w:rFonts w:cstheme="minorHAnsi"/>
              </w:rPr>
              <w:t xml:space="preserve"> sobre las mujeres líderes en Colombia</w:t>
            </w:r>
            <w:r w:rsidR="00E23753" w:rsidRPr="00E23753">
              <w:rPr>
                <w:rFonts w:cstheme="minorHAnsi"/>
              </w:rPr>
              <w:t>.</w:t>
            </w:r>
          </w:p>
          <w:p w:rsidR="00E23753" w:rsidRPr="00E23753" w:rsidRDefault="00E23753" w:rsidP="00E23753">
            <w:pPr>
              <w:rPr>
                <w:rFonts w:cstheme="minorHAnsi"/>
              </w:rPr>
            </w:pPr>
          </w:p>
          <w:p w:rsidR="00E23753" w:rsidRDefault="00E23753" w:rsidP="00E23753">
            <w:pPr>
              <w:rPr>
                <w:rFonts w:cstheme="minorHAnsi"/>
              </w:rPr>
            </w:pPr>
            <w:r w:rsidRPr="00E23753">
              <w:rPr>
                <w:rFonts w:cstheme="minorHAnsi"/>
              </w:rPr>
              <w:t>Redacción de  las diferencias de cada uno de los mecanismos de participación ciudadana y analiza su incidencia en el ayer y hoy.</w:t>
            </w:r>
          </w:p>
          <w:p w:rsidR="009B2A0D" w:rsidRDefault="009B2A0D" w:rsidP="00E23753">
            <w:pPr>
              <w:rPr>
                <w:rFonts w:cstheme="minorHAnsi"/>
              </w:rPr>
            </w:pPr>
            <w:r>
              <w:rPr>
                <w:rFonts w:cstheme="minorHAnsi"/>
              </w:rPr>
              <w:t>Conocimiento de los derechos humanos de las mujeres.</w:t>
            </w:r>
          </w:p>
        </w:tc>
        <w:tc>
          <w:tcPr>
            <w:tcW w:w="3287" w:type="dxa"/>
            <w:shd w:val="clear" w:color="auto" w:fill="B8CCE4" w:themeFill="accent1" w:themeFillTint="66"/>
          </w:tcPr>
          <w:p w:rsidR="003E5D41" w:rsidRDefault="003E5D41">
            <w:pPr>
              <w:rPr>
                <w:rFonts w:cstheme="minorHAnsi"/>
              </w:rPr>
            </w:pPr>
            <w:r>
              <w:rPr>
                <w:rFonts w:cstheme="minorHAnsi"/>
              </w:rPr>
              <w:t>ACTITUDINAL</w:t>
            </w:r>
          </w:p>
          <w:p w:rsidR="00E23753" w:rsidRDefault="00E23753" w:rsidP="00E23753">
            <w:pPr>
              <w:rPr>
                <w:rFonts w:cstheme="minorHAnsi"/>
              </w:rPr>
            </w:pPr>
            <w:r w:rsidRPr="00E23753">
              <w:rPr>
                <w:rFonts w:cstheme="minorHAnsi"/>
              </w:rPr>
              <w:t>Participar en propuestas institucionales que favorezcan la democracia y la sana convivencia</w:t>
            </w:r>
            <w:r w:rsidR="00C57A90">
              <w:rPr>
                <w:rFonts w:cstheme="minorHAnsi"/>
              </w:rPr>
              <w:t>.</w:t>
            </w:r>
          </w:p>
          <w:p w:rsidR="00C57A90" w:rsidRPr="00E23753" w:rsidRDefault="00C57A90" w:rsidP="00E23753">
            <w:pPr>
              <w:rPr>
                <w:rFonts w:cstheme="minorHAnsi"/>
              </w:rPr>
            </w:pPr>
            <w:r w:rsidRPr="00C57A90">
              <w:rPr>
                <w:rFonts w:cstheme="minorHAnsi"/>
              </w:rPr>
              <w:t xml:space="preserve">Valoro los Derechos de la mujer (Conferencia Internacional de </w:t>
            </w:r>
            <w:proofErr w:type="spellStart"/>
            <w:r w:rsidRPr="00C57A90">
              <w:rPr>
                <w:rFonts w:cstheme="minorHAnsi"/>
              </w:rPr>
              <w:t>Beijin</w:t>
            </w:r>
            <w:proofErr w:type="spellEnd"/>
            <w:r w:rsidRPr="00C57A90">
              <w:rPr>
                <w:rFonts w:cstheme="minorHAnsi"/>
              </w:rPr>
              <w:t>).</w:t>
            </w:r>
          </w:p>
          <w:p w:rsidR="00E23753" w:rsidRDefault="00E23753" w:rsidP="00E23753">
            <w:pPr>
              <w:rPr>
                <w:rFonts w:cstheme="minorHAnsi"/>
              </w:rPr>
            </w:pPr>
          </w:p>
          <w:p w:rsidR="0025352A" w:rsidRPr="00E23753" w:rsidRDefault="0025352A" w:rsidP="00E23753">
            <w:pPr>
              <w:rPr>
                <w:rFonts w:cstheme="minorHAnsi"/>
              </w:rPr>
            </w:pPr>
            <w:r>
              <w:rPr>
                <w:rFonts w:cstheme="minorHAnsi"/>
              </w:rPr>
              <w:t>Asume una actitud de respeto hacia los aportes de las mujeres en la construcción y evolución de Colombia.</w:t>
            </w:r>
          </w:p>
          <w:p w:rsidR="00E23753" w:rsidRPr="00E23753" w:rsidRDefault="00E23753" w:rsidP="00E23753">
            <w:pPr>
              <w:rPr>
                <w:rFonts w:cstheme="minorHAnsi"/>
              </w:rPr>
            </w:pPr>
          </w:p>
          <w:p w:rsidR="00E23753" w:rsidRPr="00E23753" w:rsidRDefault="00E23753" w:rsidP="00E23753">
            <w:pPr>
              <w:rPr>
                <w:rFonts w:cstheme="minorHAnsi"/>
              </w:rPr>
            </w:pPr>
          </w:p>
          <w:p w:rsidR="00E23753" w:rsidRDefault="00E23753">
            <w:pPr>
              <w:rPr>
                <w:rFonts w:cstheme="minorHAnsi"/>
              </w:rPr>
            </w:pPr>
          </w:p>
        </w:tc>
      </w:tr>
      <w:tr w:rsidR="0048078F" w:rsidTr="00B27CA3">
        <w:tc>
          <w:tcPr>
            <w:tcW w:w="3286" w:type="dxa"/>
            <w:shd w:val="clear" w:color="auto" w:fill="00B0F0"/>
          </w:tcPr>
          <w:p w:rsidR="0048078F" w:rsidRDefault="0048078F">
            <w:pPr>
              <w:rPr>
                <w:rFonts w:cstheme="minorHAnsi"/>
              </w:rPr>
            </w:pPr>
            <w:r>
              <w:rPr>
                <w:rFonts w:cstheme="minorHAnsi"/>
              </w:rPr>
              <w:t>CONTENIDO</w:t>
            </w:r>
          </w:p>
        </w:tc>
        <w:tc>
          <w:tcPr>
            <w:tcW w:w="3286" w:type="dxa"/>
            <w:shd w:val="clear" w:color="auto" w:fill="8DB3E2" w:themeFill="text2" w:themeFillTint="66"/>
          </w:tcPr>
          <w:p w:rsidR="0048078F" w:rsidRDefault="0048078F">
            <w:pPr>
              <w:rPr>
                <w:rFonts w:cstheme="minorHAnsi"/>
              </w:rPr>
            </w:pPr>
            <w:r>
              <w:rPr>
                <w:rFonts w:cstheme="minorHAnsi"/>
              </w:rPr>
              <w:t>CONCEPTUAL</w:t>
            </w:r>
          </w:p>
        </w:tc>
        <w:tc>
          <w:tcPr>
            <w:tcW w:w="3287" w:type="dxa"/>
            <w:shd w:val="clear" w:color="auto" w:fill="00B0F0"/>
          </w:tcPr>
          <w:p w:rsidR="0048078F" w:rsidRDefault="0048078F">
            <w:pPr>
              <w:rPr>
                <w:rFonts w:cstheme="minorHAnsi"/>
              </w:rPr>
            </w:pPr>
            <w:r>
              <w:rPr>
                <w:rFonts w:cstheme="minorHAnsi"/>
              </w:rPr>
              <w:t>PROCEDIMENTAL</w:t>
            </w:r>
          </w:p>
        </w:tc>
        <w:tc>
          <w:tcPr>
            <w:tcW w:w="3287" w:type="dxa"/>
            <w:shd w:val="clear" w:color="auto" w:fill="B8CCE4" w:themeFill="accent1" w:themeFillTint="66"/>
          </w:tcPr>
          <w:p w:rsidR="0048078F" w:rsidRDefault="0048078F">
            <w:pPr>
              <w:rPr>
                <w:rFonts w:cstheme="minorHAnsi"/>
              </w:rPr>
            </w:pPr>
            <w:r>
              <w:rPr>
                <w:rFonts w:cstheme="minorHAnsi"/>
              </w:rPr>
              <w:t>ACTITUDINAL</w:t>
            </w:r>
          </w:p>
        </w:tc>
      </w:tr>
      <w:tr w:rsidR="0048078F" w:rsidTr="00B27CA3">
        <w:tc>
          <w:tcPr>
            <w:tcW w:w="3286" w:type="dxa"/>
            <w:shd w:val="clear" w:color="auto" w:fill="00B0F0"/>
          </w:tcPr>
          <w:p w:rsidR="0048078F" w:rsidRPr="0048078F" w:rsidRDefault="0048078F" w:rsidP="0048078F">
            <w:pPr>
              <w:rPr>
                <w:rFonts w:cstheme="minorHAnsi"/>
              </w:rPr>
            </w:pPr>
            <w:r w:rsidRPr="0048078F">
              <w:rPr>
                <w:rFonts w:cstheme="minorHAnsi"/>
              </w:rPr>
              <w:t>COLOMBIA  Y EL MUNDO EN EL SIGLO XX</w:t>
            </w:r>
          </w:p>
          <w:p w:rsidR="0048078F" w:rsidRPr="0048078F" w:rsidRDefault="0048078F" w:rsidP="0048078F">
            <w:pPr>
              <w:rPr>
                <w:rFonts w:cstheme="minorHAnsi"/>
              </w:rPr>
            </w:pPr>
          </w:p>
          <w:p w:rsidR="0048078F" w:rsidRPr="00D51305" w:rsidRDefault="00B27CA3" w:rsidP="0048078F">
            <w:pPr>
              <w:rPr>
                <w:rFonts w:cstheme="minorHAnsi"/>
                <w:b/>
                <w:color w:val="FF0066"/>
              </w:rPr>
            </w:pPr>
            <w:r>
              <w:rPr>
                <w:rFonts w:cstheme="minorHAnsi"/>
                <w:b/>
                <w:color w:val="FF0066"/>
              </w:rPr>
              <w:t>Segundo Período</w:t>
            </w:r>
          </w:p>
          <w:p w:rsidR="0048078F" w:rsidRPr="0048078F" w:rsidRDefault="0048078F" w:rsidP="0048078F">
            <w:pPr>
              <w:rPr>
                <w:rFonts w:cstheme="minorHAnsi"/>
              </w:rPr>
            </w:pPr>
          </w:p>
          <w:p w:rsidR="0048078F" w:rsidRPr="0048078F" w:rsidRDefault="0048078F" w:rsidP="0048078F">
            <w:pPr>
              <w:rPr>
                <w:rFonts w:cstheme="minorHAnsi"/>
              </w:rPr>
            </w:pPr>
            <w:r w:rsidRPr="0048078F">
              <w:rPr>
                <w:rFonts w:cstheme="minorHAnsi"/>
              </w:rPr>
              <w:t>Colombia en el siglo XX (abolición de la esclavitud, surgimiento de movimientos obreros)</w:t>
            </w:r>
          </w:p>
          <w:p w:rsidR="0048078F" w:rsidRPr="0048078F" w:rsidRDefault="0048078F" w:rsidP="0048078F">
            <w:pPr>
              <w:rPr>
                <w:rFonts w:cstheme="minorHAnsi"/>
              </w:rPr>
            </w:pPr>
            <w:r w:rsidRPr="0048078F">
              <w:rPr>
                <w:rFonts w:cstheme="minorHAnsi"/>
              </w:rPr>
              <w:t>Las grandes guerras mundiales</w:t>
            </w:r>
          </w:p>
          <w:p w:rsidR="0048078F" w:rsidRDefault="0048078F" w:rsidP="0048078F">
            <w:pPr>
              <w:rPr>
                <w:rFonts w:cstheme="minorHAnsi"/>
              </w:rPr>
            </w:pPr>
            <w:r w:rsidRPr="0048078F">
              <w:rPr>
                <w:rFonts w:cstheme="minorHAnsi"/>
              </w:rPr>
              <w:lastRenderedPageBreak/>
              <w:t>Corrientes de pensamiento económico, político, cultural y filosófico del siglo XX</w:t>
            </w:r>
            <w:r w:rsidR="00D51305">
              <w:rPr>
                <w:rFonts w:cstheme="minorHAnsi"/>
              </w:rPr>
              <w:t>.</w:t>
            </w:r>
          </w:p>
          <w:p w:rsidR="00AC4ABC" w:rsidRDefault="00AC4ABC" w:rsidP="0048078F">
            <w:pPr>
              <w:rPr>
                <w:rFonts w:cstheme="minorHAnsi"/>
              </w:rPr>
            </w:pPr>
            <w:r>
              <w:rPr>
                <w:rFonts w:cstheme="minorHAnsi"/>
              </w:rPr>
              <w:t>La situación del colectivo LGTB en la 2ª Guerra Mundial y el Nazismo</w:t>
            </w:r>
            <w:r w:rsidR="0078095D">
              <w:rPr>
                <w:rFonts w:cstheme="minorHAnsi"/>
              </w:rPr>
              <w:t>.</w:t>
            </w:r>
          </w:p>
          <w:p w:rsidR="0078095D" w:rsidRDefault="0078095D" w:rsidP="0048078F">
            <w:pPr>
              <w:rPr>
                <w:rFonts w:cstheme="minorHAnsi"/>
              </w:rPr>
            </w:pPr>
            <w:r>
              <w:rPr>
                <w:rFonts w:cstheme="minorHAnsi"/>
              </w:rPr>
              <w:t>Derechos humanos del colectivo LGTB</w:t>
            </w:r>
          </w:p>
          <w:p w:rsidR="00C57A90" w:rsidRDefault="00C57A90" w:rsidP="0048078F">
            <w:pPr>
              <w:rPr>
                <w:rFonts w:cstheme="minorHAnsi"/>
              </w:rPr>
            </w:pPr>
          </w:p>
          <w:p w:rsidR="00D51305" w:rsidRDefault="00D51305" w:rsidP="0048078F">
            <w:pPr>
              <w:rPr>
                <w:rFonts w:cstheme="minorHAnsi"/>
              </w:rPr>
            </w:pPr>
          </w:p>
          <w:p w:rsidR="00D51305" w:rsidRPr="00D51305" w:rsidRDefault="00D51305" w:rsidP="00D51305">
            <w:pPr>
              <w:rPr>
                <w:rFonts w:cstheme="minorHAnsi"/>
              </w:rPr>
            </w:pPr>
            <w:r w:rsidRPr="00D51305">
              <w:rPr>
                <w:rFonts w:cstheme="minorHAnsi"/>
              </w:rPr>
              <w:t>COLOMBIA: POBLACI</w:t>
            </w:r>
            <w:r w:rsidR="00521415">
              <w:rPr>
                <w:rFonts w:cstheme="minorHAnsi"/>
              </w:rPr>
              <w:t>Ó</w:t>
            </w:r>
            <w:r w:rsidRPr="00D51305">
              <w:rPr>
                <w:rFonts w:cstheme="minorHAnsi"/>
              </w:rPr>
              <w:t>N Y CULTURA.</w:t>
            </w:r>
          </w:p>
          <w:p w:rsidR="00D51305" w:rsidRPr="00D51305" w:rsidRDefault="00D51305" w:rsidP="00D51305">
            <w:pPr>
              <w:rPr>
                <w:rFonts w:cstheme="minorHAnsi"/>
              </w:rPr>
            </w:pPr>
          </w:p>
          <w:p w:rsidR="00D51305" w:rsidRPr="00A91DAD" w:rsidRDefault="00A91DAD" w:rsidP="00D51305">
            <w:pPr>
              <w:rPr>
                <w:rFonts w:cstheme="minorHAnsi"/>
                <w:b/>
                <w:color w:val="DAEEF3" w:themeColor="accent5" w:themeTint="33"/>
              </w:rPr>
            </w:pPr>
            <w:r w:rsidRPr="00A91DAD">
              <w:rPr>
                <w:rFonts w:cstheme="minorHAnsi"/>
                <w:b/>
                <w:color w:val="DAEEF3" w:themeColor="accent5" w:themeTint="33"/>
              </w:rPr>
              <w:t>Tercer período</w:t>
            </w:r>
          </w:p>
          <w:p w:rsidR="00A91DAD" w:rsidRPr="00D51305" w:rsidRDefault="00A91DAD" w:rsidP="00D51305">
            <w:pPr>
              <w:rPr>
                <w:rFonts w:cstheme="minorHAnsi"/>
              </w:rPr>
            </w:pPr>
          </w:p>
          <w:p w:rsidR="00D51305" w:rsidRPr="00D51305" w:rsidRDefault="00D51305" w:rsidP="00D51305">
            <w:pPr>
              <w:rPr>
                <w:rFonts w:cstheme="minorHAnsi"/>
              </w:rPr>
            </w:pPr>
            <w:r w:rsidRPr="00D51305">
              <w:rPr>
                <w:rFonts w:cstheme="minorHAnsi"/>
              </w:rPr>
              <w:t>Las tradiciones artístico-culturales y saberes científicos de diferentes grupos étnicos colombianos.</w:t>
            </w:r>
          </w:p>
          <w:p w:rsidR="00D51305" w:rsidRPr="00D51305" w:rsidRDefault="00D51305" w:rsidP="00D51305">
            <w:pPr>
              <w:rPr>
                <w:rFonts w:cstheme="minorHAnsi"/>
              </w:rPr>
            </w:pPr>
          </w:p>
          <w:p w:rsidR="00D51305" w:rsidRDefault="00D51305" w:rsidP="00D51305">
            <w:pPr>
              <w:rPr>
                <w:rFonts w:cstheme="minorHAnsi"/>
              </w:rPr>
            </w:pPr>
            <w:r w:rsidRPr="00D51305">
              <w:rPr>
                <w:rFonts w:cstheme="minorHAnsi"/>
              </w:rPr>
              <w:t>Las migraciones y desplazamientos humanos en Colombia en el siglo XIX y la primera mitad del siglo XX.</w:t>
            </w:r>
          </w:p>
        </w:tc>
        <w:tc>
          <w:tcPr>
            <w:tcW w:w="3286" w:type="dxa"/>
            <w:shd w:val="clear" w:color="auto" w:fill="8DB3E2" w:themeFill="text2" w:themeFillTint="66"/>
          </w:tcPr>
          <w:p w:rsidR="00E53522" w:rsidRPr="00E53522" w:rsidRDefault="00E53522" w:rsidP="00E53522">
            <w:pPr>
              <w:rPr>
                <w:rFonts w:cstheme="minorHAnsi"/>
              </w:rPr>
            </w:pPr>
            <w:r w:rsidRPr="00E53522">
              <w:rPr>
                <w:rFonts w:cstheme="minorHAnsi"/>
              </w:rPr>
              <w:lastRenderedPageBreak/>
              <w:t xml:space="preserve">Localización espacio- temporal de acontecimientos de Colombia y el mundo a principios del siglo XX. </w:t>
            </w:r>
          </w:p>
          <w:p w:rsidR="00E53522" w:rsidRPr="00E53522" w:rsidRDefault="00E53522" w:rsidP="00E53522">
            <w:pPr>
              <w:rPr>
                <w:rFonts w:cstheme="minorHAnsi"/>
              </w:rPr>
            </w:pPr>
            <w:r w:rsidRPr="00E53522">
              <w:rPr>
                <w:rFonts w:cstheme="minorHAnsi"/>
              </w:rPr>
              <w:t xml:space="preserve">Interpretación de causas y consecuencias asociadas a los cambios económicos, políticos y culturales en Colombia y el mundo a principios del siglo XX. </w:t>
            </w:r>
          </w:p>
          <w:p w:rsidR="00E53522" w:rsidRPr="00E53522" w:rsidRDefault="00E53522" w:rsidP="00E53522">
            <w:pPr>
              <w:rPr>
                <w:rFonts w:cstheme="minorHAnsi"/>
              </w:rPr>
            </w:pPr>
          </w:p>
          <w:p w:rsidR="0048078F" w:rsidRDefault="00E53522" w:rsidP="00E53522">
            <w:pPr>
              <w:rPr>
                <w:rFonts w:cstheme="minorHAnsi"/>
              </w:rPr>
            </w:pPr>
            <w:r w:rsidRPr="00E53522">
              <w:rPr>
                <w:rFonts w:cstheme="minorHAnsi"/>
              </w:rPr>
              <w:lastRenderedPageBreak/>
              <w:t>Distinción de fenómenos socio-culturales en Colombia y en el Mundo.</w:t>
            </w:r>
          </w:p>
          <w:p w:rsidR="00AB16DA" w:rsidRDefault="00AC4ABC" w:rsidP="00E53522">
            <w:pPr>
              <w:rPr>
                <w:rFonts w:cstheme="minorHAnsi"/>
              </w:rPr>
            </w:pPr>
            <w:r>
              <w:rPr>
                <w:rFonts w:cstheme="minorHAnsi"/>
              </w:rPr>
              <w:t>Descripción de las situaciones vividas por los homosexuales durante el Nazismo alemán</w:t>
            </w:r>
            <w:r w:rsidR="0078095D">
              <w:rPr>
                <w:rFonts w:cstheme="minorHAnsi"/>
              </w:rPr>
              <w:t>.</w:t>
            </w:r>
          </w:p>
          <w:p w:rsidR="0078095D" w:rsidRDefault="0078095D" w:rsidP="00E53522">
            <w:pPr>
              <w:rPr>
                <w:rFonts w:cstheme="minorHAnsi"/>
              </w:rPr>
            </w:pPr>
          </w:p>
          <w:p w:rsidR="0078095D" w:rsidRDefault="0078095D" w:rsidP="00E53522">
            <w:pPr>
              <w:rPr>
                <w:rFonts w:cstheme="minorHAnsi"/>
              </w:rPr>
            </w:pPr>
            <w:r>
              <w:rPr>
                <w:rFonts w:cstheme="minorHAnsi"/>
              </w:rPr>
              <w:t>Conocimiento de los derechos humanos del colectivo LGTB</w:t>
            </w:r>
            <w:r w:rsidR="00B929B4">
              <w:rPr>
                <w:rFonts w:cstheme="minorHAnsi"/>
              </w:rPr>
              <w:t>.</w:t>
            </w:r>
          </w:p>
          <w:p w:rsidR="00B929B4" w:rsidRDefault="00B929B4" w:rsidP="00E53522">
            <w:pPr>
              <w:rPr>
                <w:rFonts w:cstheme="minorHAnsi"/>
              </w:rPr>
            </w:pPr>
          </w:p>
          <w:p w:rsidR="00AC4ABC" w:rsidRDefault="00B929B4" w:rsidP="00AB16DA">
            <w:pPr>
              <w:rPr>
                <w:rFonts w:cstheme="minorHAnsi"/>
              </w:rPr>
            </w:pPr>
            <w:r>
              <w:rPr>
                <w:rFonts w:cstheme="minorHAnsi"/>
              </w:rPr>
              <w:t>Comprensión de la violencia de género.</w:t>
            </w:r>
          </w:p>
          <w:p w:rsidR="00AC4ABC" w:rsidRDefault="00AC4ABC" w:rsidP="00AB16DA">
            <w:pPr>
              <w:rPr>
                <w:rFonts w:cstheme="minorHAnsi"/>
              </w:rPr>
            </w:pPr>
          </w:p>
          <w:p w:rsidR="00AB16DA" w:rsidRPr="00AB16DA" w:rsidRDefault="00AB16DA" w:rsidP="00AB16DA">
            <w:pPr>
              <w:rPr>
                <w:rFonts w:cstheme="minorHAnsi"/>
              </w:rPr>
            </w:pPr>
            <w:r w:rsidRPr="00AB16DA">
              <w:rPr>
                <w:rFonts w:cstheme="minorHAnsi"/>
              </w:rPr>
              <w:t>Interpretación de tradiciones artísticas y culturales de los grupos étnicos Colombianos.</w:t>
            </w:r>
          </w:p>
          <w:p w:rsidR="00AB16DA" w:rsidRPr="00AB16DA" w:rsidRDefault="00AB16DA" w:rsidP="00AB16DA">
            <w:pPr>
              <w:rPr>
                <w:rFonts w:cstheme="minorHAnsi"/>
              </w:rPr>
            </w:pPr>
          </w:p>
          <w:p w:rsidR="00AB16DA" w:rsidRDefault="00AB16DA" w:rsidP="00AB16DA">
            <w:pPr>
              <w:rPr>
                <w:rFonts w:cstheme="minorHAnsi"/>
              </w:rPr>
            </w:pPr>
            <w:r w:rsidRPr="00AB16DA">
              <w:rPr>
                <w:rFonts w:cstheme="minorHAnsi"/>
              </w:rPr>
              <w:t>Argumentación de causas y consecuencias asociadas a la migración y desplazamiento en Colombia.</w:t>
            </w:r>
          </w:p>
        </w:tc>
        <w:tc>
          <w:tcPr>
            <w:tcW w:w="3287" w:type="dxa"/>
            <w:shd w:val="clear" w:color="auto" w:fill="00B0F0"/>
          </w:tcPr>
          <w:p w:rsidR="00E53522" w:rsidRPr="00E53522" w:rsidRDefault="00E53522" w:rsidP="00E53522">
            <w:pPr>
              <w:rPr>
                <w:rFonts w:cstheme="minorHAnsi"/>
              </w:rPr>
            </w:pPr>
            <w:r w:rsidRPr="00E53522">
              <w:rPr>
                <w:rFonts w:cstheme="minorHAnsi"/>
              </w:rPr>
              <w:lastRenderedPageBreak/>
              <w:t>Investigación de  los acontecimientos internacionales que incidieron en  hechos nacionales de la primera mitad del siglo XX</w:t>
            </w:r>
          </w:p>
          <w:p w:rsidR="00E53522" w:rsidRPr="00E53522" w:rsidRDefault="00E53522" w:rsidP="00E53522">
            <w:pPr>
              <w:rPr>
                <w:rFonts w:cstheme="minorHAnsi"/>
              </w:rPr>
            </w:pPr>
            <w:r w:rsidRPr="00E53522">
              <w:rPr>
                <w:rFonts w:cstheme="minorHAnsi"/>
              </w:rPr>
              <w:t>Formulación de  hipótesis a cerca de los obstáculos que impedía la modernización  del país al comenzar el siglo XX</w:t>
            </w:r>
          </w:p>
          <w:p w:rsidR="00E53522" w:rsidRPr="00E53522" w:rsidRDefault="00E53522" w:rsidP="00E53522">
            <w:pPr>
              <w:rPr>
                <w:rFonts w:cstheme="minorHAnsi"/>
              </w:rPr>
            </w:pPr>
          </w:p>
          <w:p w:rsidR="00E53522" w:rsidRPr="00E53522" w:rsidRDefault="00E53522" w:rsidP="00E53522">
            <w:pPr>
              <w:rPr>
                <w:rFonts w:cstheme="minorHAnsi"/>
              </w:rPr>
            </w:pPr>
            <w:r w:rsidRPr="00E53522">
              <w:rPr>
                <w:rFonts w:cstheme="minorHAnsi"/>
              </w:rPr>
              <w:t>Representación de   los movimientos sociales como una expresión de las luchas sociales.</w:t>
            </w:r>
          </w:p>
          <w:p w:rsidR="00E53522" w:rsidRPr="00E53522" w:rsidRDefault="00E53522" w:rsidP="00E53522">
            <w:pPr>
              <w:rPr>
                <w:rFonts w:cstheme="minorHAnsi"/>
              </w:rPr>
            </w:pPr>
          </w:p>
          <w:p w:rsidR="0048078F" w:rsidRDefault="00E53522" w:rsidP="00E53522">
            <w:pPr>
              <w:rPr>
                <w:rFonts w:cstheme="minorHAnsi"/>
              </w:rPr>
            </w:pPr>
            <w:r w:rsidRPr="00E53522">
              <w:rPr>
                <w:rFonts w:cstheme="minorHAnsi"/>
              </w:rPr>
              <w:t>Expresión de  semejanzas y diferencias entre las ideologías de comienzo del siglo XX en Colombia</w:t>
            </w:r>
            <w:r w:rsidR="00AB16DA">
              <w:rPr>
                <w:rFonts w:cstheme="minorHAnsi"/>
              </w:rPr>
              <w:t>.</w:t>
            </w:r>
          </w:p>
          <w:p w:rsidR="00AB16DA" w:rsidRPr="00AB16DA" w:rsidRDefault="00AB16DA" w:rsidP="00AB16DA">
            <w:pPr>
              <w:rPr>
                <w:rFonts w:cstheme="minorHAnsi"/>
              </w:rPr>
            </w:pPr>
            <w:r w:rsidRPr="00AB16DA">
              <w:rPr>
                <w:rFonts w:cstheme="minorHAnsi"/>
              </w:rPr>
              <w:t>Observación  y descripción de las características de   los diferentes grupos poblacionales y/o étnicos que conviven en el entorno.</w:t>
            </w:r>
          </w:p>
          <w:p w:rsidR="00AB16DA" w:rsidRPr="00AB16DA" w:rsidRDefault="00AB16DA" w:rsidP="00AB16DA">
            <w:pPr>
              <w:rPr>
                <w:rFonts w:cstheme="minorHAnsi"/>
              </w:rPr>
            </w:pPr>
          </w:p>
          <w:p w:rsidR="00AB16DA" w:rsidRDefault="00AB16DA" w:rsidP="00AB16DA">
            <w:pPr>
              <w:rPr>
                <w:rFonts w:cstheme="minorHAnsi"/>
              </w:rPr>
            </w:pPr>
            <w:r w:rsidRPr="00AB16DA">
              <w:rPr>
                <w:rFonts w:cstheme="minorHAnsi"/>
              </w:rPr>
              <w:t>Representación de  las particularidades artístico-culturales y saberes científicos de los diferentes grupos étnicos del país.</w:t>
            </w:r>
          </w:p>
          <w:p w:rsidR="00B929B4" w:rsidRPr="00AB16DA" w:rsidRDefault="00B929B4" w:rsidP="00AB16DA">
            <w:pPr>
              <w:rPr>
                <w:rFonts w:cstheme="minorHAnsi"/>
              </w:rPr>
            </w:pPr>
            <w:r>
              <w:rPr>
                <w:rFonts w:cstheme="minorHAnsi"/>
              </w:rPr>
              <w:t>Elaboración de carteleras sobre la violencia de género.</w:t>
            </w:r>
          </w:p>
          <w:p w:rsidR="00AB16DA" w:rsidRPr="00AB16DA" w:rsidRDefault="00AB16DA" w:rsidP="00AB16DA">
            <w:pPr>
              <w:rPr>
                <w:rFonts w:cstheme="minorHAnsi"/>
              </w:rPr>
            </w:pPr>
          </w:p>
          <w:p w:rsidR="00AB16DA" w:rsidRPr="00AB16DA" w:rsidRDefault="00AB16DA" w:rsidP="00AB16DA">
            <w:pPr>
              <w:rPr>
                <w:rFonts w:cstheme="minorHAnsi"/>
              </w:rPr>
            </w:pPr>
            <w:r w:rsidRPr="00AB16DA">
              <w:rPr>
                <w:rFonts w:cstheme="minorHAnsi"/>
              </w:rPr>
              <w:t>Formulación de las causas y consecuencias de la movilidad poblacional dada por la violencia y/o conflictos políticos y sociales en el siglo XX.</w:t>
            </w:r>
          </w:p>
          <w:p w:rsidR="00AB16DA" w:rsidRPr="00AB16DA" w:rsidRDefault="00AB16DA" w:rsidP="00AB16DA">
            <w:pPr>
              <w:rPr>
                <w:rFonts w:cstheme="minorHAnsi"/>
              </w:rPr>
            </w:pPr>
          </w:p>
          <w:p w:rsidR="00AB16DA" w:rsidRDefault="00AB16DA" w:rsidP="00AB16DA">
            <w:pPr>
              <w:rPr>
                <w:rFonts w:cstheme="minorHAnsi"/>
              </w:rPr>
            </w:pPr>
            <w:r w:rsidRPr="00AB16DA">
              <w:rPr>
                <w:rFonts w:cstheme="minorHAnsi"/>
              </w:rPr>
              <w:t>Reconstrucción de las condiciones que motivaron las migraciones  por el proceso de modernización.</w:t>
            </w:r>
          </w:p>
        </w:tc>
        <w:tc>
          <w:tcPr>
            <w:tcW w:w="3287" w:type="dxa"/>
            <w:shd w:val="clear" w:color="auto" w:fill="B8CCE4" w:themeFill="accent1" w:themeFillTint="66"/>
          </w:tcPr>
          <w:p w:rsidR="00D51305" w:rsidRPr="00D51305" w:rsidRDefault="00D51305" w:rsidP="00D51305">
            <w:pPr>
              <w:rPr>
                <w:rFonts w:cstheme="minorHAnsi"/>
              </w:rPr>
            </w:pPr>
            <w:r w:rsidRPr="00D51305">
              <w:rPr>
                <w:rFonts w:cstheme="minorHAnsi"/>
              </w:rPr>
              <w:lastRenderedPageBreak/>
              <w:t>Aprecia  la paz como un instrumento importante para el progreso de una nación.</w:t>
            </w:r>
          </w:p>
          <w:p w:rsidR="00D51305" w:rsidRPr="00D51305" w:rsidRDefault="00D51305" w:rsidP="00D51305">
            <w:pPr>
              <w:rPr>
                <w:rFonts w:cstheme="minorHAnsi"/>
              </w:rPr>
            </w:pPr>
            <w:r w:rsidRPr="00D51305">
              <w:rPr>
                <w:rFonts w:cstheme="minorHAnsi"/>
              </w:rPr>
              <w:t>Valorar la importancia de los sindicatos en la historia social de Colombia</w:t>
            </w:r>
          </w:p>
          <w:p w:rsidR="0048078F" w:rsidRDefault="00D51305" w:rsidP="00D51305">
            <w:pPr>
              <w:rPr>
                <w:rFonts w:cstheme="minorHAnsi"/>
              </w:rPr>
            </w:pPr>
            <w:r w:rsidRPr="00D51305">
              <w:rPr>
                <w:rFonts w:cstheme="minorHAnsi"/>
              </w:rPr>
              <w:t xml:space="preserve"> Asume  que el desarrollo de movimientos sociales influye en el proceso de modernización del </w:t>
            </w:r>
            <w:r w:rsidRPr="00D51305">
              <w:rPr>
                <w:rFonts w:cstheme="minorHAnsi"/>
              </w:rPr>
              <w:lastRenderedPageBreak/>
              <w:t>estado.</w:t>
            </w:r>
          </w:p>
          <w:p w:rsidR="00FC4307" w:rsidRDefault="00FC4307" w:rsidP="00D51305">
            <w:pPr>
              <w:rPr>
                <w:rFonts w:cstheme="minorHAnsi"/>
              </w:rPr>
            </w:pPr>
          </w:p>
          <w:p w:rsidR="00FC4307" w:rsidRPr="00FC4307" w:rsidRDefault="00FC4307" w:rsidP="00FC4307">
            <w:pPr>
              <w:rPr>
                <w:rFonts w:cstheme="minorHAnsi"/>
              </w:rPr>
            </w:pPr>
            <w:r w:rsidRPr="00FC4307">
              <w:rPr>
                <w:rFonts w:cstheme="minorHAnsi"/>
              </w:rPr>
              <w:t>Estima los diferentes aportes artístico-culturales y  científicos de los grupos étnicos del país.</w:t>
            </w:r>
          </w:p>
          <w:p w:rsidR="005059E8" w:rsidRDefault="00FC4307" w:rsidP="00FC4307">
            <w:r w:rsidRPr="00FC4307">
              <w:rPr>
                <w:rFonts w:cstheme="minorHAnsi"/>
              </w:rPr>
              <w:t>Cuestiona los argumentos utilizados en otra época para discriminar a las personas pertenecientes a otras etnias o grupos sociales.</w:t>
            </w:r>
          </w:p>
          <w:p w:rsidR="00FC4307" w:rsidRDefault="005059E8" w:rsidP="00FC4307">
            <w:pPr>
              <w:rPr>
                <w:rFonts w:cstheme="minorHAnsi"/>
              </w:rPr>
            </w:pPr>
            <w:r w:rsidRPr="005059E8">
              <w:rPr>
                <w:rFonts w:cstheme="minorHAnsi"/>
              </w:rPr>
              <w:t xml:space="preserve">Asumo una posición crítica frente a </w:t>
            </w:r>
            <w:r w:rsidR="00197F5A">
              <w:rPr>
                <w:rFonts w:cstheme="minorHAnsi"/>
              </w:rPr>
              <w:t>la violencia de género</w:t>
            </w:r>
          </w:p>
          <w:p w:rsidR="005059E8" w:rsidRPr="00FC4307" w:rsidRDefault="005059E8" w:rsidP="00FC4307">
            <w:pPr>
              <w:rPr>
                <w:rFonts w:cstheme="minorHAnsi"/>
              </w:rPr>
            </w:pPr>
          </w:p>
          <w:p w:rsidR="00FC4307" w:rsidRPr="00FC4307" w:rsidRDefault="00FC4307" w:rsidP="00FC4307">
            <w:pPr>
              <w:rPr>
                <w:rFonts w:cstheme="minorHAnsi"/>
              </w:rPr>
            </w:pPr>
          </w:p>
          <w:p w:rsidR="00FC4307" w:rsidRPr="00FC4307" w:rsidRDefault="00FC4307" w:rsidP="00FC4307">
            <w:pPr>
              <w:rPr>
                <w:rFonts w:cstheme="minorHAnsi"/>
              </w:rPr>
            </w:pPr>
            <w:r w:rsidRPr="00FC4307">
              <w:rPr>
                <w:rFonts w:cstheme="minorHAnsi"/>
              </w:rPr>
              <w:t xml:space="preserve">Acepta que la movilidad poblacional dada por la violencia y/o conflictos políticos y sociales modifica el país.  </w:t>
            </w:r>
          </w:p>
          <w:p w:rsidR="00FC4307" w:rsidRPr="00FC4307" w:rsidRDefault="00FC4307" w:rsidP="00FC4307">
            <w:pPr>
              <w:rPr>
                <w:rFonts w:cstheme="minorHAnsi"/>
              </w:rPr>
            </w:pPr>
          </w:p>
          <w:p w:rsidR="00FC4307" w:rsidRDefault="00FC4307" w:rsidP="00FC4307">
            <w:pPr>
              <w:rPr>
                <w:rFonts w:cstheme="minorHAnsi"/>
              </w:rPr>
            </w:pPr>
            <w:r w:rsidRPr="00FC4307">
              <w:rPr>
                <w:rFonts w:cstheme="minorHAnsi"/>
              </w:rPr>
              <w:t>Cuestiona el papel del estado  frente al tratamiento de las situaciones de desplazamientos y migraciones  por el proceso de modernización.</w:t>
            </w:r>
          </w:p>
        </w:tc>
      </w:tr>
      <w:tr w:rsidR="00FC4307" w:rsidTr="00B27CA3">
        <w:tc>
          <w:tcPr>
            <w:tcW w:w="3286" w:type="dxa"/>
            <w:shd w:val="clear" w:color="auto" w:fill="00B0F0"/>
          </w:tcPr>
          <w:p w:rsidR="00FC4307" w:rsidRPr="0048078F" w:rsidRDefault="00FC4307" w:rsidP="0048078F">
            <w:pPr>
              <w:rPr>
                <w:rFonts w:cstheme="minorHAnsi"/>
              </w:rPr>
            </w:pPr>
            <w:r>
              <w:rPr>
                <w:rFonts w:cstheme="minorHAnsi"/>
              </w:rPr>
              <w:lastRenderedPageBreak/>
              <w:t>CONTENIDO</w:t>
            </w:r>
          </w:p>
        </w:tc>
        <w:tc>
          <w:tcPr>
            <w:tcW w:w="3286" w:type="dxa"/>
            <w:shd w:val="clear" w:color="auto" w:fill="8DB3E2" w:themeFill="text2" w:themeFillTint="66"/>
          </w:tcPr>
          <w:p w:rsidR="00FC4307" w:rsidRPr="00E53522" w:rsidRDefault="00FC4307" w:rsidP="00E53522">
            <w:pPr>
              <w:rPr>
                <w:rFonts w:cstheme="minorHAnsi"/>
              </w:rPr>
            </w:pPr>
            <w:r>
              <w:rPr>
                <w:rFonts w:cstheme="minorHAnsi"/>
              </w:rPr>
              <w:t>CONCEPTUAL</w:t>
            </w:r>
          </w:p>
        </w:tc>
        <w:tc>
          <w:tcPr>
            <w:tcW w:w="3287" w:type="dxa"/>
            <w:shd w:val="clear" w:color="auto" w:fill="00B0F0"/>
          </w:tcPr>
          <w:p w:rsidR="00FC4307" w:rsidRPr="00E53522" w:rsidRDefault="00FC4307" w:rsidP="00E53522">
            <w:pPr>
              <w:rPr>
                <w:rFonts w:cstheme="minorHAnsi"/>
              </w:rPr>
            </w:pPr>
            <w:r>
              <w:rPr>
                <w:rFonts w:cstheme="minorHAnsi"/>
              </w:rPr>
              <w:t>PROCEDIMENTAL</w:t>
            </w:r>
          </w:p>
        </w:tc>
        <w:tc>
          <w:tcPr>
            <w:tcW w:w="3287" w:type="dxa"/>
            <w:shd w:val="clear" w:color="auto" w:fill="B8CCE4" w:themeFill="accent1" w:themeFillTint="66"/>
          </w:tcPr>
          <w:p w:rsidR="00FC4307" w:rsidRPr="00D51305" w:rsidRDefault="00FC4307" w:rsidP="00D51305">
            <w:pPr>
              <w:rPr>
                <w:rFonts w:cstheme="minorHAnsi"/>
              </w:rPr>
            </w:pPr>
            <w:r>
              <w:rPr>
                <w:rFonts w:cstheme="minorHAnsi"/>
              </w:rPr>
              <w:t>ACTITUDINAL</w:t>
            </w:r>
          </w:p>
        </w:tc>
      </w:tr>
      <w:tr w:rsidR="00FC4307" w:rsidTr="00B27CA3">
        <w:tc>
          <w:tcPr>
            <w:tcW w:w="3286" w:type="dxa"/>
            <w:shd w:val="clear" w:color="auto" w:fill="00B0F0"/>
          </w:tcPr>
          <w:p w:rsidR="007C4C3B" w:rsidRPr="007C4C3B" w:rsidRDefault="007C4C3B" w:rsidP="007C4C3B">
            <w:pPr>
              <w:rPr>
                <w:rFonts w:cstheme="minorHAnsi"/>
              </w:rPr>
            </w:pPr>
            <w:r w:rsidRPr="007C4C3B">
              <w:rPr>
                <w:rFonts w:cstheme="minorHAnsi"/>
              </w:rPr>
              <w:lastRenderedPageBreak/>
              <w:t xml:space="preserve">COLOMBIA: POLITICA Y ECONOMICA  </w:t>
            </w:r>
          </w:p>
          <w:p w:rsidR="007C4C3B" w:rsidRPr="007C4C3B" w:rsidRDefault="007C4C3B" w:rsidP="007C4C3B">
            <w:pPr>
              <w:rPr>
                <w:rFonts w:cstheme="minorHAnsi"/>
              </w:rPr>
            </w:pPr>
            <w:r w:rsidRPr="007C4C3B">
              <w:rPr>
                <w:rFonts w:cstheme="minorHAnsi"/>
              </w:rPr>
              <w:t>SIGLO XX</w:t>
            </w:r>
          </w:p>
          <w:p w:rsidR="007C4C3B" w:rsidRPr="007C4C3B" w:rsidRDefault="007C4C3B" w:rsidP="007C4C3B">
            <w:pPr>
              <w:rPr>
                <w:rFonts w:cstheme="minorHAnsi"/>
              </w:rPr>
            </w:pPr>
          </w:p>
          <w:p w:rsidR="007C4C3B" w:rsidRPr="007F755C" w:rsidRDefault="00B27CA3" w:rsidP="007C4C3B">
            <w:pPr>
              <w:rPr>
                <w:rFonts w:cstheme="minorHAnsi"/>
                <w:b/>
                <w:color w:val="FFFFFF" w:themeColor="background1"/>
              </w:rPr>
            </w:pPr>
            <w:r w:rsidRPr="007F755C">
              <w:rPr>
                <w:rFonts w:cstheme="minorHAnsi"/>
                <w:b/>
                <w:color w:val="FFFFFF" w:themeColor="background1"/>
              </w:rPr>
              <w:t>Cuarto período</w:t>
            </w:r>
          </w:p>
          <w:p w:rsidR="00A91DAD" w:rsidRPr="007C4C3B" w:rsidRDefault="00A91DAD" w:rsidP="007C4C3B">
            <w:pPr>
              <w:rPr>
                <w:rFonts w:cstheme="minorHAnsi"/>
              </w:rPr>
            </w:pPr>
          </w:p>
          <w:p w:rsidR="007C4C3B" w:rsidRPr="007C4C3B" w:rsidRDefault="007C4C3B" w:rsidP="007C4C3B">
            <w:pPr>
              <w:rPr>
                <w:rFonts w:cstheme="minorHAnsi"/>
              </w:rPr>
            </w:pPr>
            <w:r w:rsidRPr="007C4C3B">
              <w:rPr>
                <w:rFonts w:cstheme="minorHAnsi"/>
              </w:rPr>
              <w:t>Políticas  económicas colombiana  a finales del siglo XX.</w:t>
            </w:r>
          </w:p>
          <w:p w:rsidR="007C4C3B" w:rsidRPr="007C4C3B" w:rsidRDefault="007C4C3B" w:rsidP="007C4C3B">
            <w:pPr>
              <w:rPr>
                <w:rFonts w:cstheme="minorHAnsi"/>
              </w:rPr>
            </w:pPr>
            <w:r w:rsidRPr="007C4C3B">
              <w:rPr>
                <w:rFonts w:cstheme="minorHAnsi"/>
              </w:rPr>
              <w:t>Sistema económico y desarrollo de la exportación e importación</w:t>
            </w:r>
          </w:p>
          <w:p w:rsidR="007C4C3B" w:rsidRPr="007C4C3B" w:rsidRDefault="007C4C3B" w:rsidP="007C4C3B">
            <w:pPr>
              <w:rPr>
                <w:rFonts w:cstheme="minorHAnsi"/>
              </w:rPr>
            </w:pPr>
            <w:r w:rsidRPr="007C4C3B">
              <w:rPr>
                <w:rFonts w:cstheme="minorHAnsi"/>
              </w:rPr>
              <w:t xml:space="preserve">Desarrollo industrial y proteccionismo, </w:t>
            </w:r>
          </w:p>
          <w:p w:rsidR="00FC4307" w:rsidRDefault="007C4C3B" w:rsidP="007C4C3B">
            <w:pPr>
              <w:rPr>
                <w:rFonts w:cstheme="minorHAnsi"/>
              </w:rPr>
            </w:pPr>
            <w:r w:rsidRPr="007C4C3B">
              <w:rPr>
                <w:rFonts w:cstheme="minorHAnsi"/>
              </w:rPr>
              <w:t>Políticas económicas y neoliberalismo</w:t>
            </w:r>
          </w:p>
        </w:tc>
        <w:tc>
          <w:tcPr>
            <w:tcW w:w="3286" w:type="dxa"/>
            <w:shd w:val="clear" w:color="auto" w:fill="8DB3E2" w:themeFill="text2" w:themeFillTint="66"/>
          </w:tcPr>
          <w:p w:rsidR="007C4C3B" w:rsidRPr="007C4C3B" w:rsidRDefault="007C4C3B" w:rsidP="007C4C3B">
            <w:pPr>
              <w:rPr>
                <w:rFonts w:cstheme="minorHAnsi"/>
              </w:rPr>
            </w:pPr>
            <w:r w:rsidRPr="007C4C3B">
              <w:rPr>
                <w:rFonts w:cstheme="minorHAnsi"/>
              </w:rPr>
              <w:t>Revisión bibliográfica de las políticas económicas del siglo XX</w:t>
            </w:r>
          </w:p>
          <w:p w:rsidR="007C4C3B" w:rsidRPr="007C4C3B" w:rsidRDefault="007C4C3B" w:rsidP="007C4C3B">
            <w:pPr>
              <w:rPr>
                <w:rFonts w:cstheme="minorHAnsi"/>
              </w:rPr>
            </w:pPr>
          </w:p>
          <w:p w:rsidR="00FC4307" w:rsidRDefault="007C4C3B" w:rsidP="007C4C3B">
            <w:pPr>
              <w:rPr>
                <w:rFonts w:cstheme="minorHAnsi"/>
              </w:rPr>
            </w:pPr>
            <w:r w:rsidRPr="007C4C3B">
              <w:rPr>
                <w:rFonts w:cstheme="minorHAnsi"/>
              </w:rPr>
              <w:t>Identificación de los cambios económicos y políticos dados en Colombia a finales del siglo XX.</w:t>
            </w:r>
          </w:p>
        </w:tc>
        <w:tc>
          <w:tcPr>
            <w:tcW w:w="3287" w:type="dxa"/>
            <w:shd w:val="clear" w:color="auto" w:fill="00B0F0"/>
          </w:tcPr>
          <w:p w:rsidR="007C4C3B" w:rsidRPr="007C4C3B" w:rsidRDefault="007C4C3B" w:rsidP="007C4C3B">
            <w:pPr>
              <w:rPr>
                <w:rFonts w:cstheme="minorHAnsi"/>
              </w:rPr>
            </w:pPr>
            <w:r w:rsidRPr="007C4C3B">
              <w:rPr>
                <w:rFonts w:cstheme="minorHAnsi"/>
              </w:rPr>
              <w:t>Explicación de la efectividad de los diferentes Organismos económicos y su influencia en el país.</w:t>
            </w:r>
          </w:p>
          <w:p w:rsidR="007C4C3B" w:rsidRPr="007C4C3B" w:rsidRDefault="007C4C3B" w:rsidP="007C4C3B">
            <w:pPr>
              <w:rPr>
                <w:rFonts w:cstheme="minorHAnsi"/>
              </w:rPr>
            </w:pPr>
          </w:p>
          <w:p w:rsidR="007C4C3B" w:rsidRPr="007C4C3B" w:rsidRDefault="007C4C3B" w:rsidP="007C4C3B">
            <w:pPr>
              <w:rPr>
                <w:rFonts w:cstheme="minorHAnsi"/>
              </w:rPr>
            </w:pPr>
            <w:r w:rsidRPr="007C4C3B">
              <w:rPr>
                <w:rFonts w:cstheme="minorHAnsi"/>
              </w:rPr>
              <w:t>Investigación de las tendencias políticas y económicas del país a finales del siglo XX.</w:t>
            </w:r>
          </w:p>
          <w:p w:rsidR="007C4C3B" w:rsidRPr="007C4C3B" w:rsidRDefault="007C4C3B" w:rsidP="007C4C3B">
            <w:pPr>
              <w:rPr>
                <w:rFonts w:cstheme="minorHAnsi"/>
              </w:rPr>
            </w:pPr>
          </w:p>
          <w:p w:rsidR="00FC4307" w:rsidRDefault="007C4C3B" w:rsidP="007C4C3B">
            <w:pPr>
              <w:rPr>
                <w:rFonts w:cstheme="minorHAnsi"/>
              </w:rPr>
            </w:pPr>
            <w:r w:rsidRPr="007C4C3B">
              <w:rPr>
                <w:rFonts w:cstheme="minorHAnsi"/>
              </w:rPr>
              <w:t>Diferenciación de los pactos comerciales de Colombia con los países latinoamericanos  y el mundo.</w:t>
            </w:r>
          </w:p>
        </w:tc>
        <w:tc>
          <w:tcPr>
            <w:tcW w:w="3287" w:type="dxa"/>
            <w:shd w:val="clear" w:color="auto" w:fill="B8CCE4" w:themeFill="accent1" w:themeFillTint="66"/>
          </w:tcPr>
          <w:p w:rsidR="007C4C3B" w:rsidRPr="007C4C3B" w:rsidRDefault="007C4C3B" w:rsidP="007C4C3B">
            <w:pPr>
              <w:rPr>
                <w:rFonts w:cstheme="minorHAnsi"/>
              </w:rPr>
            </w:pPr>
            <w:r w:rsidRPr="007C4C3B">
              <w:rPr>
                <w:rFonts w:cstheme="minorHAnsi"/>
              </w:rPr>
              <w:t>Sustenta las razones por las cuales es benéfico o perjudicial un tratado de libre comercio para el país.</w:t>
            </w:r>
          </w:p>
          <w:p w:rsidR="007C4C3B" w:rsidRPr="007C4C3B" w:rsidRDefault="007C4C3B" w:rsidP="007C4C3B">
            <w:pPr>
              <w:rPr>
                <w:rFonts w:cstheme="minorHAnsi"/>
              </w:rPr>
            </w:pPr>
          </w:p>
          <w:p w:rsidR="007C4C3B" w:rsidRPr="007C4C3B" w:rsidRDefault="007C4C3B" w:rsidP="007C4C3B">
            <w:pPr>
              <w:rPr>
                <w:rFonts w:cstheme="minorHAnsi"/>
              </w:rPr>
            </w:pPr>
            <w:r w:rsidRPr="007C4C3B">
              <w:rPr>
                <w:rFonts w:cstheme="minorHAnsi"/>
              </w:rPr>
              <w:t>Valora  la importancia de establecer tratados que fomenten la integración comercial y cultural entre países.</w:t>
            </w:r>
          </w:p>
          <w:p w:rsidR="007C4C3B" w:rsidRPr="007C4C3B" w:rsidRDefault="007C4C3B" w:rsidP="007C4C3B">
            <w:pPr>
              <w:rPr>
                <w:rFonts w:cstheme="minorHAnsi"/>
              </w:rPr>
            </w:pPr>
          </w:p>
          <w:p w:rsidR="00FC4307" w:rsidRDefault="007C4C3B" w:rsidP="007C4C3B">
            <w:pPr>
              <w:rPr>
                <w:rFonts w:cstheme="minorHAnsi"/>
              </w:rPr>
            </w:pPr>
            <w:r w:rsidRPr="007C4C3B">
              <w:rPr>
                <w:rFonts w:cstheme="minorHAnsi"/>
              </w:rPr>
              <w:t>Asume  una posición crítica frente a la implementación de políticas de seguridad nacional en lo económico y político.</w:t>
            </w:r>
          </w:p>
        </w:tc>
      </w:tr>
    </w:tbl>
    <w:p w:rsidR="003E5D41" w:rsidRDefault="003E5D41">
      <w:pPr>
        <w:rPr>
          <w:rFonts w:cstheme="minorHAnsi"/>
        </w:rPr>
      </w:pPr>
    </w:p>
    <w:p w:rsidR="009512C7" w:rsidRDefault="009512C7">
      <w:pPr>
        <w:rPr>
          <w:rFonts w:cstheme="minorHAnsi"/>
          <w:b/>
          <w:color w:val="0070C0"/>
        </w:rPr>
      </w:pPr>
    </w:p>
    <w:p w:rsidR="003A113F" w:rsidRPr="009512C7" w:rsidRDefault="003A113F" w:rsidP="009512C7">
      <w:pPr>
        <w:rPr>
          <w:rFonts w:cstheme="minorHAnsi"/>
          <w:b/>
        </w:rPr>
      </w:pPr>
      <w:r w:rsidRPr="009512C7">
        <w:rPr>
          <w:rFonts w:cstheme="minorHAnsi"/>
          <w:b/>
        </w:rPr>
        <w:t>INDICADORES DE DESEMPEÑO</w:t>
      </w:r>
      <w:r w:rsidR="00F21FFD" w:rsidRPr="009512C7">
        <w:rPr>
          <w:rFonts w:cstheme="minorHAnsi"/>
          <w:b/>
        </w:rPr>
        <w:t xml:space="preserve"> GRADO 8º </w:t>
      </w:r>
    </w:p>
    <w:tbl>
      <w:tblPr>
        <w:tblStyle w:val="Tablaconcuadrcula"/>
        <w:tblW w:w="0" w:type="auto"/>
        <w:tblLook w:val="04A0"/>
      </w:tblPr>
      <w:tblGrid>
        <w:gridCol w:w="3286"/>
        <w:gridCol w:w="3286"/>
        <w:gridCol w:w="3287"/>
        <w:gridCol w:w="3287"/>
      </w:tblGrid>
      <w:tr w:rsidR="00F21FFD" w:rsidTr="00B95258">
        <w:tc>
          <w:tcPr>
            <w:tcW w:w="3286" w:type="dxa"/>
            <w:shd w:val="clear" w:color="auto" w:fill="00B0F0"/>
          </w:tcPr>
          <w:p w:rsidR="00F21FFD" w:rsidRDefault="00F21FFD">
            <w:pPr>
              <w:rPr>
                <w:rFonts w:cstheme="minorHAnsi"/>
              </w:rPr>
            </w:pPr>
            <w:r>
              <w:rPr>
                <w:rFonts w:cstheme="minorHAnsi"/>
              </w:rPr>
              <w:t>P 1</w:t>
            </w:r>
          </w:p>
          <w:p w:rsidR="00F21FFD" w:rsidRDefault="00F21FFD">
            <w:pPr>
              <w:rPr>
                <w:rFonts w:cstheme="minorHAnsi"/>
              </w:rPr>
            </w:pPr>
            <w:r w:rsidRPr="00F21FFD">
              <w:rPr>
                <w:rFonts w:cstheme="minorHAnsi"/>
              </w:rPr>
              <w:t>Reconozco que para ser un ciudadano integral se debe tener por distintas vías toda la información necesaria a fin de conocer los medios legales constituidos para lograr la participación en la vida política y económica.</w:t>
            </w:r>
          </w:p>
        </w:tc>
        <w:tc>
          <w:tcPr>
            <w:tcW w:w="3286" w:type="dxa"/>
            <w:shd w:val="clear" w:color="auto" w:fill="B8CCE4" w:themeFill="accent1" w:themeFillTint="66"/>
          </w:tcPr>
          <w:p w:rsidR="00F21FFD" w:rsidRDefault="00F7050A">
            <w:pPr>
              <w:rPr>
                <w:rFonts w:cstheme="minorHAnsi"/>
              </w:rPr>
            </w:pPr>
            <w:r w:rsidRPr="00F7050A">
              <w:rPr>
                <w:rFonts w:cstheme="minorHAnsi"/>
              </w:rPr>
              <w:t>Argumento de manera adecuada  que para ser un ciudadano integral se debe tener por distintas vías toda la información necesaria a fin de conocer los medios legales constituidos para lograr la participación en la vida política y económica</w:t>
            </w:r>
          </w:p>
        </w:tc>
        <w:tc>
          <w:tcPr>
            <w:tcW w:w="3287" w:type="dxa"/>
            <w:shd w:val="clear" w:color="auto" w:fill="00B0F0"/>
          </w:tcPr>
          <w:p w:rsidR="00F21FFD" w:rsidRDefault="00F7050A">
            <w:pPr>
              <w:rPr>
                <w:rFonts w:cstheme="minorHAnsi"/>
              </w:rPr>
            </w:pPr>
            <w:r w:rsidRPr="00F7050A">
              <w:rPr>
                <w:rFonts w:cstheme="minorHAnsi"/>
              </w:rPr>
              <w:t>Represento de manera mínima  que para ser un ciudadano integral se debe tener por distintas vías toda la información necesaria a fin de conocer los medios legales constituidos para lograr la participación en la vida política y económica.</w:t>
            </w:r>
          </w:p>
        </w:tc>
        <w:tc>
          <w:tcPr>
            <w:tcW w:w="3287" w:type="dxa"/>
            <w:shd w:val="clear" w:color="auto" w:fill="DBE5F1" w:themeFill="accent1" w:themeFillTint="33"/>
          </w:tcPr>
          <w:p w:rsidR="00F21FFD" w:rsidRDefault="008F4655" w:rsidP="008F4655">
            <w:pPr>
              <w:rPr>
                <w:rFonts w:cstheme="minorHAnsi"/>
              </w:rPr>
            </w:pPr>
            <w:r>
              <w:rPr>
                <w:rFonts w:cstheme="minorHAnsi"/>
              </w:rPr>
              <w:t>Pres</w:t>
            </w:r>
            <w:r w:rsidR="00F7050A" w:rsidRPr="00F7050A">
              <w:rPr>
                <w:rFonts w:cstheme="minorHAnsi"/>
              </w:rPr>
              <w:t>e</w:t>
            </w:r>
            <w:r>
              <w:rPr>
                <w:rFonts w:cstheme="minorHAnsi"/>
              </w:rPr>
              <w:t>nta dificultades para</w:t>
            </w:r>
            <w:r w:rsidR="00F7050A" w:rsidRPr="00F7050A">
              <w:rPr>
                <w:rFonts w:cstheme="minorHAnsi"/>
              </w:rPr>
              <w:t xml:space="preserve"> asumir que para ser un ciudadano integral se debe tener por distintas vías toda la información necesaria a fin de conocer los medios legales constituidos para lograr la participación en la vida política y económica.</w:t>
            </w:r>
          </w:p>
        </w:tc>
      </w:tr>
      <w:tr w:rsidR="00F7050A" w:rsidTr="00B95258">
        <w:tc>
          <w:tcPr>
            <w:tcW w:w="3286" w:type="dxa"/>
            <w:shd w:val="clear" w:color="auto" w:fill="00B0F0"/>
          </w:tcPr>
          <w:p w:rsidR="00F7050A" w:rsidRDefault="00F7050A" w:rsidP="00F7050A">
            <w:pPr>
              <w:rPr>
                <w:rFonts w:cstheme="minorHAnsi"/>
              </w:rPr>
            </w:pPr>
            <w:r>
              <w:rPr>
                <w:rFonts w:cstheme="minorHAnsi"/>
              </w:rPr>
              <w:t>P2</w:t>
            </w:r>
          </w:p>
          <w:p w:rsidR="00F7050A" w:rsidRPr="00F7050A" w:rsidRDefault="00F7050A" w:rsidP="00F7050A">
            <w:pPr>
              <w:rPr>
                <w:rFonts w:cstheme="minorHAnsi"/>
              </w:rPr>
            </w:pPr>
            <w:r>
              <w:rPr>
                <w:rFonts w:cstheme="minorHAnsi"/>
              </w:rPr>
              <w:t xml:space="preserve">Comprende </w:t>
            </w:r>
            <w:r w:rsidRPr="00F7050A">
              <w:rPr>
                <w:rFonts w:cstheme="minorHAnsi"/>
              </w:rPr>
              <w:t xml:space="preserve"> el legado histórico de las grandes revoluciones del Siglo XVIII- XIX y su impacto en el </w:t>
            </w:r>
            <w:r w:rsidRPr="00F7050A">
              <w:rPr>
                <w:rFonts w:cstheme="minorHAnsi"/>
              </w:rPr>
              <w:lastRenderedPageBreak/>
              <w:t xml:space="preserve">desarrollo de la sociedad planetaria. </w:t>
            </w:r>
          </w:p>
          <w:p w:rsidR="00F7050A" w:rsidRDefault="00F7050A">
            <w:pPr>
              <w:rPr>
                <w:rFonts w:cstheme="minorHAnsi"/>
              </w:rPr>
            </w:pPr>
          </w:p>
        </w:tc>
        <w:tc>
          <w:tcPr>
            <w:tcW w:w="3286" w:type="dxa"/>
            <w:shd w:val="clear" w:color="auto" w:fill="B8CCE4" w:themeFill="accent1" w:themeFillTint="66"/>
          </w:tcPr>
          <w:p w:rsidR="00F7050A" w:rsidRDefault="00F7050A">
            <w:pPr>
              <w:rPr>
                <w:rFonts w:cstheme="minorHAnsi"/>
              </w:rPr>
            </w:pPr>
            <w:r>
              <w:rPr>
                <w:rFonts w:cstheme="minorHAnsi"/>
              </w:rPr>
              <w:lastRenderedPageBreak/>
              <w:t>Comprende</w:t>
            </w:r>
            <w:r w:rsidRPr="00F7050A">
              <w:rPr>
                <w:rFonts w:cstheme="minorHAnsi"/>
              </w:rPr>
              <w:t xml:space="preserve"> correctamente  el legado histórico de las grandes revoluciones del Siglo XVIII- XIX y su impacto en el desarrollo de la </w:t>
            </w:r>
            <w:r w:rsidRPr="00F7050A">
              <w:rPr>
                <w:rFonts w:cstheme="minorHAnsi"/>
              </w:rPr>
              <w:lastRenderedPageBreak/>
              <w:t>sociedad planetaria</w:t>
            </w:r>
          </w:p>
        </w:tc>
        <w:tc>
          <w:tcPr>
            <w:tcW w:w="3287" w:type="dxa"/>
            <w:shd w:val="clear" w:color="auto" w:fill="00B0F0"/>
          </w:tcPr>
          <w:p w:rsidR="00F7050A" w:rsidRDefault="008F4655">
            <w:pPr>
              <w:rPr>
                <w:rFonts w:cstheme="minorHAnsi"/>
              </w:rPr>
            </w:pPr>
            <w:r>
              <w:rPr>
                <w:rFonts w:cstheme="minorHAnsi"/>
              </w:rPr>
              <w:lastRenderedPageBreak/>
              <w:t>Comprende</w:t>
            </w:r>
            <w:r w:rsidRPr="008F4655">
              <w:rPr>
                <w:rFonts w:cstheme="minorHAnsi"/>
              </w:rPr>
              <w:t xml:space="preserve">  medianamente el legado histórico de las grandes revoluciones del Siglo XVIII- XIX y su impacto en el desarrollo de la </w:t>
            </w:r>
            <w:r w:rsidRPr="008F4655">
              <w:rPr>
                <w:rFonts w:cstheme="minorHAnsi"/>
              </w:rPr>
              <w:lastRenderedPageBreak/>
              <w:t>sociedad planetaria.</w:t>
            </w:r>
          </w:p>
        </w:tc>
        <w:tc>
          <w:tcPr>
            <w:tcW w:w="3287" w:type="dxa"/>
            <w:shd w:val="clear" w:color="auto" w:fill="DBE5F1" w:themeFill="accent1" w:themeFillTint="33"/>
          </w:tcPr>
          <w:p w:rsidR="00F7050A" w:rsidRDefault="008F4655" w:rsidP="00945E15">
            <w:pPr>
              <w:rPr>
                <w:rFonts w:cstheme="minorHAnsi"/>
              </w:rPr>
            </w:pPr>
            <w:r>
              <w:rPr>
                <w:rFonts w:cstheme="minorHAnsi"/>
              </w:rPr>
              <w:lastRenderedPageBreak/>
              <w:t>Presenta dificultades paracomprende</w:t>
            </w:r>
            <w:r w:rsidRPr="008F4655">
              <w:rPr>
                <w:rFonts w:cstheme="minorHAnsi"/>
              </w:rPr>
              <w:t xml:space="preserve">r el legado histórico de las grandes revoluciones del Siglo XVIII- XIX y </w:t>
            </w:r>
            <w:r w:rsidRPr="008F4655">
              <w:rPr>
                <w:rFonts w:cstheme="minorHAnsi"/>
              </w:rPr>
              <w:lastRenderedPageBreak/>
              <w:t>su impacto en el desarrollo de la sociedad planetaria</w:t>
            </w:r>
          </w:p>
        </w:tc>
      </w:tr>
      <w:tr w:rsidR="00F7050A" w:rsidTr="00B95258">
        <w:tc>
          <w:tcPr>
            <w:tcW w:w="3286" w:type="dxa"/>
            <w:shd w:val="clear" w:color="auto" w:fill="00B0F0"/>
          </w:tcPr>
          <w:p w:rsidR="00DF54CE" w:rsidRDefault="00DF54CE">
            <w:pPr>
              <w:rPr>
                <w:rFonts w:cstheme="minorHAnsi"/>
              </w:rPr>
            </w:pPr>
            <w:r>
              <w:rPr>
                <w:rFonts w:cstheme="minorHAnsi"/>
              </w:rPr>
              <w:lastRenderedPageBreak/>
              <w:t>P3</w:t>
            </w:r>
          </w:p>
          <w:p w:rsidR="00F7050A" w:rsidRDefault="00DF54CE" w:rsidP="00DF54CE">
            <w:pPr>
              <w:rPr>
                <w:rFonts w:cstheme="minorHAnsi"/>
              </w:rPr>
            </w:pPr>
            <w:r>
              <w:rPr>
                <w:rFonts w:cstheme="minorHAnsi"/>
              </w:rPr>
              <w:t xml:space="preserve">Analiza </w:t>
            </w:r>
            <w:r w:rsidRPr="00DF54CE">
              <w:rPr>
                <w:rFonts w:cstheme="minorHAnsi"/>
              </w:rPr>
              <w:t>y compara las causas de la migración y el desplazamiento humano en nuestro territorio y el aporte de algunas tradiciones artísticas y culturales de los diferentes grupos étnicos colombianos</w:t>
            </w:r>
            <w:r>
              <w:rPr>
                <w:rFonts w:cstheme="minorHAnsi"/>
              </w:rPr>
              <w:t>.</w:t>
            </w:r>
          </w:p>
        </w:tc>
        <w:tc>
          <w:tcPr>
            <w:tcW w:w="3286" w:type="dxa"/>
            <w:shd w:val="clear" w:color="auto" w:fill="B8CCE4" w:themeFill="accent1" w:themeFillTint="66"/>
          </w:tcPr>
          <w:p w:rsidR="00F7050A" w:rsidRDefault="00DF54CE">
            <w:pPr>
              <w:rPr>
                <w:rFonts w:cstheme="minorHAnsi"/>
              </w:rPr>
            </w:pPr>
            <w:r>
              <w:rPr>
                <w:rFonts w:cstheme="minorHAnsi"/>
              </w:rPr>
              <w:t>Analiza</w:t>
            </w:r>
            <w:r w:rsidRPr="00DF54CE">
              <w:rPr>
                <w:rFonts w:cstheme="minorHAnsi"/>
              </w:rPr>
              <w:t xml:space="preserve"> y compara adecuadamente  las causas de la migración y el desplazamiento humano en nuestro territorio y valora el aporte de algunas tradiciones artísticas y culturales de los diferentes grupos étnicos colombianos.</w:t>
            </w:r>
          </w:p>
        </w:tc>
        <w:tc>
          <w:tcPr>
            <w:tcW w:w="3287" w:type="dxa"/>
            <w:shd w:val="clear" w:color="auto" w:fill="00B0F0"/>
          </w:tcPr>
          <w:p w:rsidR="00F7050A" w:rsidRDefault="00DF54CE">
            <w:pPr>
              <w:rPr>
                <w:rFonts w:cstheme="minorHAnsi"/>
              </w:rPr>
            </w:pPr>
            <w:r w:rsidRPr="00DF54CE">
              <w:rPr>
                <w:rFonts w:cstheme="minorHAnsi"/>
              </w:rPr>
              <w:t>Reconoce y compara de manera normal las causas de la migración y el desplazamiento humano en nuestro territorio y el aporte de algunas tradiciones artísticas y culturales de los diferentes grupos étnicos colombianos.</w:t>
            </w:r>
          </w:p>
        </w:tc>
        <w:tc>
          <w:tcPr>
            <w:tcW w:w="3287" w:type="dxa"/>
            <w:shd w:val="clear" w:color="auto" w:fill="DBE5F1" w:themeFill="accent1" w:themeFillTint="33"/>
          </w:tcPr>
          <w:p w:rsidR="00F7050A" w:rsidRDefault="00945E15">
            <w:pPr>
              <w:rPr>
                <w:rFonts w:cstheme="minorHAnsi"/>
              </w:rPr>
            </w:pPr>
            <w:r w:rsidRPr="00945E15">
              <w:rPr>
                <w:rFonts w:cstheme="minorHAnsi"/>
              </w:rPr>
              <w:t>Se le dificulta reconocer y comparar las causas de la migración y el desplazamiento humano en nuestro territorio y el aporte de algunas tradiciones artísticas y culturales de los diferentes grupos étnicos colombianos.</w:t>
            </w:r>
          </w:p>
        </w:tc>
      </w:tr>
      <w:tr w:rsidR="00F7050A" w:rsidTr="00B95258">
        <w:tc>
          <w:tcPr>
            <w:tcW w:w="3286" w:type="dxa"/>
            <w:shd w:val="clear" w:color="auto" w:fill="00B0F0"/>
          </w:tcPr>
          <w:p w:rsidR="00F7050A" w:rsidRDefault="00945E15">
            <w:pPr>
              <w:rPr>
                <w:rFonts w:cstheme="minorHAnsi"/>
              </w:rPr>
            </w:pPr>
            <w:r>
              <w:rPr>
                <w:rFonts w:cstheme="minorHAnsi"/>
              </w:rPr>
              <w:t>P4</w:t>
            </w:r>
          </w:p>
          <w:p w:rsidR="00945E15" w:rsidRDefault="00945E15">
            <w:pPr>
              <w:rPr>
                <w:rFonts w:cstheme="minorHAnsi"/>
              </w:rPr>
            </w:pPr>
            <w:r w:rsidRPr="00945E15">
              <w:rPr>
                <w:rFonts w:cstheme="minorHAnsi"/>
              </w:rPr>
              <w:t xml:space="preserve">Identifica algunos de los procesos que condujeron a la </w:t>
            </w:r>
            <w:r>
              <w:rPr>
                <w:rFonts w:cstheme="minorHAnsi"/>
              </w:rPr>
              <w:t>m</w:t>
            </w:r>
            <w:r w:rsidRPr="00945E15">
              <w:rPr>
                <w:rFonts w:cstheme="minorHAnsi"/>
              </w:rPr>
              <w:t>odernización en Colombia en el siglo XIX y primera mitad del siglo XX (bonanzas agrícolas, procesos de industrialización, urbanización...).</w:t>
            </w:r>
          </w:p>
          <w:p w:rsidR="00945E15" w:rsidRDefault="00945E15">
            <w:pPr>
              <w:rPr>
                <w:rFonts w:cstheme="minorHAnsi"/>
              </w:rPr>
            </w:pPr>
          </w:p>
        </w:tc>
        <w:tc>
          <w:tcPr>
            <w:tcW w:w="3286" w:type="dxa"/>
            <w:shd w:val="clear" w:color="auto" w:fill="B8CCE4" w:themeFill="accent1" w:themeFillTint="66"/>
          </w:tcPr>
          <w:p w:rsidR="00F7050A" w:rsidRDefault="00945E15">
            <w:pPr>
              <w:rPr>
                <w:rFonts w:cstheme="minorHAnsi"/>
              </w:rPr>
            </w:pPr>
            <w:r w:rsidRPr="00945E15">
              <w:rPr>
                <w:rFonts w:cstheme="minorHAnsi"/>
              </w:rPr>
              <w:t>Identifica correctamente algunos de los procesos que condujeron a la modernización en Colombia en el siglo XIX y primera mitad del siglo XX (bonanzas agrícolas, procesos de industrialización, urbanización...).</w:t>
            </w:r>
          </w:p>
        </w:tc>
        <w:tc>
          <w:tcPr>
            <w:tcW w:w="3287" w:type="dxa"/>
            <w:shd w:val="clear" w:color="auto" w:fill="00B0F0"/>
          </w:tcPr>
          <w:p w:rsidR="00F7050A" w:rsidRDefault="00945E15">
            <w:pPr>
              <w:rPr>
                <w:rFonts w:cstheme="minorHAnsi"/>
              </w:rPr>
            </w:pPr>
            <w:r w:rsidRPr="00945E15">
              <w:rPr>
                <w:rFonts w:cstheme="minorHAnsi"/>
              </w:rPr>
              <w:t>Identifica de manera normal algunos de los procesos que condujeron a la modernización en Colombia en el siglo XIX y primera mitad del siglo XX (bonanzas agrícolas, procesos de industrialización, urbanización...).</w:t>
            </w:r>
          </w:p>
        </w:tc>
        <w:tc>
          <w:tcPr>
            <w:tcW w:w="3287" w:type="dxa"/>
            <w:shd w:val="clear" w:color="auto" w:fill="DBE5F1" w:themeFill="accent1" w:themeFillTint="33"/>
          </w:tcPr>
          <w:p w:rsidR="00F7050A" w:rsidRDefault="00945E15">
            <w:pPr>
              <w:rPr>
                <w:rFonts w:cstheme="minorHAnsi"/>
              </w:rPr>
            </w:pPr>
            <w:r w:rsidRPr="00945E15">
              <w:rPr>
                <w:rFonts w:cstheme="minorHAnsi"/>
              </w:rPr>
              <w:t>Se le dificulta Identificar algunos de los procesos que condujeron a la modernización en Colombia en el siglo XIX y primera mitad del siglo XX (bonanzas agrícolas, procesos de industrialización, urbanización...).</w:t>
            </w:r>
          </w:p>
        </w:tc>
      </w:tr>
    </w:tbl>
    <w:p w:rsidR="00545D80" w:rsidRDefault="00545D80">
      <w:pPr>
        <w:rPr>
          <w:rFonts w:cstheme="minorHAnsi"/>
        </w:rPr>
      </w:pPr>
    </w:p>
    <w:p w:rsidR="007B111E" w:rsidRPr="001B557A" w:rsidRDefault="00945E15" w:rsidP="001B557A">
      <w:pPr>
        <w:rPr>
          <w:rFonts w:cstheme="minorHAnsi"/>
          <w:b/>
          <w:color w:val="1D1B11" w:themeColor="background2" w:themeShade="1A"/>
        </w:rPr>
      </w:pPr>
      <w:r w:rsidRPr="001B557A">
        <w:rPr>
          <w:rFonts w:cstheme="minorHAnsi"/>
          <w:b/>
          <w:color w:val="1D1B11" w:themeColor="background2" w:themeShade="1A"/>
        </w:rPr>
        <w:t>INDICADORES DE DESEMPEÑO GRADO 9º</w:t>
      </w:r>
    </w:p>
    <w:tbl>
      <w:tblPr>
        <w:tblStyle w:val="Tablaconcuadrcula"/>
        <w:tblW w:w="0" w:type="auto"/>
        <w:tblLook w:val="04A0"/>
      </w:tblPr>
      <w:tblGrid>
        <w:gridCol w:w="3286"/>
        <w:gridCol w:w="3286"/>
        <w:gridCol w:w="3287"/>
        <w:gridCol w:w="3287"/>
      </w:tblGrid>
      <w:tr w:rsidR="007B111E" w:rsidTr="00B95258">
        <w:tc>
          <w:tcPr>
            <w:tcW w:w="3286" w:type="dxa"/>
            <w:shd w:val="clear" w:color="auto" w:fill="FFFF99"/>
          </w:tcPr>
          <w:p w:rsidR="007B111E" w:rsidRDefault="007B111E">
            <w:pPr>
              <w:rPr>
                <w:rFonts w:cstheme="minorHAnsi"/>
              </w:rPr>
            </w:pPr>
            <w:r>
              <w:rPr>
                <w:rFonts w:cstheme="minorHAnsi"/>
              </w:rPr>
              <w:t>P1</w:t>
            </w:r>
          </w:p>
          <w:p w:rsidR="007B111E" w:rsidRDefault="007B111E">
            <w:pPr>
              <w:rPr>
                <w:rFonts w:cstheme="minorHAnsi"/>
              </w:rPr>
            </w:pPr>
            <w:r w:rsidRPr="007B111E">
              <w:rPr>
                <w:rFonts w:cstheme="minorHAnsi"/>
              </w:rPr>
              <w:t>Analiza críticamente los mecanismos de participación ciudadana contemplados en la Constitución Política de 1886 y 1991 y evaluar su aplicabilidad</w:t>
            </w:r>
          </w:p>
        </w:tc>
        <w:tc>
          <w:tcPr>
            <w:tcW w:w="3286" w:type="dxa"/>
            <w:shd w:val="clear" w:color="auto" w:fill="FABF8F" w:themeFill="accent6" w:themeFillTint="99"/>
          </w:tcPr>
          <w:p w:rsidR="007B111E" w:rsidRDefault="007B111E">
            <w:pPr>
              <w:rPr>
                <w:rFonts w:cstheme="minorHAnsi"/>
              </w:rPr>
            </w:pPr>
            <w:r w:rsidRPr="007B111E">
              <w:rPr>
                <w:rFonts w:cstheme="minorHAnsi"/>
              </w:rPr>
              <w:t>Analiza  de manera sobresaliente   los mecanismos de participación ciudadana contemplados en la Constitución Política de 1886 y 1991 y evaluar su aplicabilidad</w:t>
            </w:r>
          </w:p>
        </w:tc>
        <w:tc>
          <w:tcPr>
            <w:tcW w:w="3287" w:type="dxa"/>
            <w:shd w:val="clear" w:color="auto" w:fill="FFFF99"/>
          </w:tcPr>
          <w:p w:rsidR="007B111E" w:rsidRDefault="007B111E" w:rsidP="003F006A">
            <w:pPr>
              <w:rPr>
                <w:rFonts w:cstheme="minorHAnsi"/>
              </w:rPr>
            </w:pPr>
            <w:r w:rsidRPr="007B111E">
              <w:rPr>
                <w:rFonts w:cstheme="minorHAnsi"/>
              </w:rPr>
              <w:t xml:space="preserve">Analiza </w:t>
            </w:r>
            <w:r w:rsidR="003F006A">
              <w:rPr>
                <w:rFonts w:cstheme="minorHAnsi"/>
              </w:rPr>
              <w:t xml:space="preserve">con suficiencia </w:t>
            </w:r>
            <w:r w:rsidRPr="007B111E">
              <w:rPr>
                <w:rFonts w:cstheme="minorHAnsi"/>
              </w:rPr>
              <w:t xml:space="preserve"> los mecanismos de participación ciudadana contemplados en la Constitución Política de 1886 y 1991 y evaluar su aplicabilidad</w:t>
            </w:r>
          </w:p>
        </w:tc>
        <w:tc>
          <w:tcPr>
            <w:tcW w:w="3287" w:type="dxa"/>
            <w:shd w:val="clear" w:color="auto" w:fill="FABF8F" w:themeFill="accent6" w:themeFillTint="99"/>
          </w:tcPr>
          <w:p w:rsidR="007B111E" w:rsidRDefault="003F006A">
            <w:pPr>
              <w:rPr>
                <w:rFonts w:cstheme="minorHAnsi"/>
              </w:rPr>
            </w:pPr>
            <w:r>
              <w:rPr>
                <w:rFonts w:cstheme="minorHAnsi"/>
              </w:rPr>
              <w:t>Presenta deficiencia para</w:t>
            </w:r>
            <w:r w:rsidR="007B111E" w:rsidRPr="007B111E">
              <w:rPr>
                <w:rFonts w:cstheme="minorHAnsi"/>
              </w:rPr>
              <w:t xml:space="preserve"> analizar de manera critica los mecanismos de participación ciudadana contemplados en la Constitución Política de 1886 y 1991 y evaluar su aplicabilidad</w:t>
            </w:r>
          </w:p>
        </w:tc>
      </w:tr>
      <w:tr w:rsidR="003F006A" w:rsidTr="00B95258">
        <w:tc>
          <w:tcPr>
            <w:tcW w:w="3286" w:type="dxa"/>
            <w:shd w:val="clear" w:color="auto" w:fill="FFFF99"/>
          </w:tcPr>
          <w:p w:rsidR="003F006A" w:rsidRDefault="003F006A">
            <w:pPr>
              <w:rPr>
                <w:rFonts w:cstheme="minorHAnsi"/>
              </w:rPr>
            </w:pPr>
            <w:r>
              <w:rPr>
                <w:rFonts w:cstheme="minorHAnsi"/>
              </w:rPr>
              <w:t>P2</w:t>
            </w:r>
          </w:p>
          <w:p w:rsidR="003F006A" w:rsidRPr="003F006A" w:rsidRDefault="003F006A" w:rsidP="003F006A">
            <w:pPr>
              <w:rPr>
                <w:rFonts w:cstheme="minorHAnsi"/>
              </w:rPr>
            </w:pPr>
            <w:r w:rsidRPr="003F006A">
              <w:rPr>
                <w:rFonts w:cstheme="minorHAnsi"/>
              </w:rPr>
              <w:t xml:space="preserve">Identifica y explica los grandes </w:t>
            </w:r>
            <w:r w:rsidRPr="003F006A">
              <w:rPr>
                <w:rFonts w:cstheme="minorHAnsi"/>
              </w:rPr>
              <w:lastRenderedPageBreak/>
              <w:t>cambios sociales y corrientes de pensamiento en el siglo XX y su influencia en Colombia y América latina</w:t>
            </w:r>
          </w:p>
          <w:p w:rsidR="003F006A" w:rsidRDefault="003F006A">
            <w:pPr>
              <w:rPr>
                <w:rFonts w:cstheme="minorHAnsi"/>
              </w:rPr>
            </w:pPr>
          </w:p>
        </w:tc>
        <w:tc>
          <w:tcPr>
            <w:tcW w:w="3286" w:type="dxa"/>
            <w:shd w:val="clear" w:color="auto" w:fill="FABF8F" w:themeFill="accent6" w:themeFillTint="99"/>
          </w:tcPr>
          <w:p w:rsidR="003F006A" w:rsidRPr="007B111E" w:rsidRDefault="003F006A">
            <w:pPr>
              <w:rPr>
                <w:rFonts w:cstheme="minorHAnsi"/>
              </w:rPr>
            </w:pPr>
            <w:r w:rsidRPr="003F006A">
              <w:rPr>
                <w:rFonts w:cstheme="minorHAnsi"/>
              </w:rPr>
              <w:lastRenderedPageBreak/>
              <w:t xml:space="preserve">Identifica y explica de manera correcta los grandes cambios </w:t>
            </w:r>
            <w:r w:rsidRPr="003F006A">
              <w:rPr>
                <w:rFonts w:cstheme="minorHAnsi"/>
              </w:rPr>
              <w:lastRenderedPageBreak/>
              <w:t>sociales y corrientes de pensamiento en el siglo XX y su influencia en Colombia y América latina</w:t>
            </w:r>
          </w:p>
        </w:tc>
        <w:tc>
          <w:tcPr>
            <w:tcW w:w="3287" w:type="dxa"/>
            <w:shd w:val="clear" w:color="auto" w:fill="FFFF99"/>
          </w:tcPr>
          <w:p w:rsidR="003F006A" w:rsidRPr="007B111E" w:rsidRDefault="003F006A">
            <w:pPr>
              <w:rPr>
                <w:rFonts w:cstheme="minorHAnsi"/>
              </w:rPr>
            </w:pPr>
            <w:r w:rsidRPr="003F006A">
              <w:rPr>
                <w:rFonts w:cstheme="minorHAnsi"/>
              </w:rPr>
              <w:lastRenderedPageBreak/>
              <w:t xml:space="preserve">Identifica y explica de manera normal los grandes cambios </w:t>
            </w:r>
            <w:r w:rsidRPr="003F006A">
              <w:rPr>
                <w:rFonts w:cstheme="minorHAnsi"/>
              </w:rPr>
              <w:lastRenderedPageBreak/>
              <w:t>sociales y corrientes de pensamiento en el siglo XX y su influencia en Colombia y América latina</w:t>
            </w:r>
          </w:p>
        </w:tc>
        <w:tc>
          <w:tcPr>
            <w:tcW w:w="3287" w:type="dxa"/>
            <w:shd w:val="clear" w:color="auto" w:fill="FABF8F" w:themeFill="accent6" w:themeFillTint="99"/>
          </w:tcPr>
          <w:p w:rsidR="003F006A" w:rsidRDefault="00597BB2">
            <w:pPr>
              <w:rPr>
                <w:rFonts w:cstheme="minorHAnsi"/>
              </w:rPr>
            </w:pPr>
            <w:r>
              <w:rPr>
                <w:rFonts w:cstheme="minorHAnsi"/>
              </w:rPr>
              <w:lastRenderedPageBreak/>
              <w:t>Presenta incapacidad para  i</w:t>
            </w:r>
            <w:r w:rsidRPr="00597BB2">
              <w:rPr>
                <w:rFonts w:cstheme="minorHAnsi"/>
              </w:rPr>
              <w:t xml:space="preserve">dentificar y explicar los grandes </w:t>
            </w:r>
            <w:r w:rsidRPr="00597BB2">
              <w:rPr>
                <w:rFonts w:cstheme="minorHAnsi"/>
              </w:rPr>
              <w:lastRenderedPageBreak/>
              <w:t>cambios sociales y corrientes de pensamiento en el siglo XX y su influencia en Colombia y América latina</w:t>
            </w:r>
          </w:p>
        </w:tc>
      </w:tr>
      <w:tr w:rsidR="003F006A" w:rsidTr="00B95258">
        <w:tc>
          <w:tcPr>
            <w:tcW w:w="3286" w:type="dxa"/>
            <w:shd w:val="clear" w:color="auto" w:fill="FFFF99"/>
          </w:tcPr>
          <w:p w:rsidR="00DE29F6" w:rsidRDefault="00DE29F6" w:rsidP="00DE29F6">
            <w:pPr>
              <w:rPr>
                <w:rFonts w:cstheme="minorHAnsi"/>
              </w:rPr>
            </w:pPr>
            <w:r>
              <w:rPr>
                <w:rFonts w:cstheme="minorHAnsi"/>
              </w:rPr>
              <w:lastRenderedPageBreak/>
              <w:t>P3</w:t>
            </w:r>
          </w:p>
          <w:p w:rsidR="00DE29F6" w:rsidRPr="00DE29F6" w:rsidRDefault="00DE29F6" w:rsidP="00DE29F6">
            <w:pPr>
              <w:rPr>
                <w:rFonts w:cstheme="minorHAnsi"/>
              </w:rPr>
            </w:pPr>
            <w:r w:rsidRPr="00DE29F6">
              <w:rPr>
                <w:rFonts w:cstheme="minorHAnsi"/>
              </w:rPr>
              <w:t>Explica y valora el impacto de las migraciones y desplazamientos teniendo en cuenta la transformación social, política y cultural  de los grupos étnicos en nuestro país,  del siglo XIX a la actualidad.</w:t>
            </w:r>
          </w:p>
          <w:p w:rsidR="003F006A" w:rsidRDefault="003F006A">
            <w:pPr>
              <w:rPr>
                <w:rFonts w:cstheme="minorHAnsi"/>
              </w:rPr>
            </w:pPr>
          </w:p>
        </w:tc>
        <w:tc>
          <w:tcPr>
            <w:tcW w:w="3286" w:type="dxa"/>
            <w:shd w:val="clear" w:color="auto" w:fill="FABF8F" w:themeFill="accent6" w:themeFillTint="99"/>
          </w:tcPr>
          <w:p w:rsidR="00DE29F6" w:rsidRPr="00DE29F6" w:rsidRDefault="00DE29F6" w:rsidP="00DE29F6">
            <w:pPr>
              <w:rPr>
                <w:rFonts w:cstheme="minorHAnsi"/>
              </w:rPr>
            </w:pPr>
            <w:r w:rsidRPr="00DE29F6">
              <w:rPr>
                <w:rFonts w:cstheme="minorHAnsi"/>
              </w:rPr>
              <w:t>Explica y valora correctamente el  impacto de las migraciones y desplazamientos teniendo en cuenta la transformación social, política y cultural  de los grupos étnicos en nuestro país,  del siglo XIX a la actualidad.</w:t>
            </w:r>
          </w:p>
          <w:p w:rsidR="003F006A" w:rsidRPr="007B111E" w:rsidRDefault="003F006A">
            <w:pPr>
              <w:rPr>
                <w:rFonts w:cstheme="minorHAnsi"/>
              </w:rPr>
            </w:pPr>
          </w:p>
        </w:tc>
        <w:tc>
          <w:tcPr>
            <w:tcW w:w="3287" w:type="dxa"/>
            <w:shd w:val="clear" w:color="auto" w:fill="FFFF99"/>
          </w:tcPr>
          <w:p w:rsidR="00DE29F6" w:rsidRPr="00DE29F6" w:rsidRDefault="00DE29F6" w:rsidP="00DE29F6">
            <w:pPr>
              <w:rPr>
                <w:rFonts w:cstheme="minorHAnsi"/>
              </w:rPr>
            </w:pPr>
            <w:r w:rsidRPr="00DE29F6">
              <w:rPr>
                <w:rFonts w:cstheme="minorHAnsi"/>
              </w:rPr>
              <w:t>Explica y valora de manera normal el impacto de las migraciones y desplazamientos teniendo en cuenta la transformación social, política y cultural  de los grupos étnicos en nuestro país,  del siglo XIX a la actualidad.</w:t>
            </w:r>
          </w:p>
          <w:p w:rsidR="003F006A" w:rsidRPr="007B111E" w:rsidRDefault="003F006A">
            <w:pPr>
              <w:rPr>
                <w:rFonts w:cstheme="minorHAnsi"/>
              </w:rPr>
            </w:pPr>
          </w:p>
        </w:tc>
        <w:tc>
          <w:tcPr>
            <w:tcW w:w="3287" w:type="dxa"/>
            <w:shd w:val="clear" w:color="auto" w:fill="FABF8F" w:themeFill="accent6" w:themeFillTint="99"/>
          </w:tcPr>
          <w:p w:rsidR="00DE29F6" w:rsidRPr="00DE29F6" w:rsidRDefault="00DE29F6" w:rsidP="00DE29F6">
            <w:pPr>
              <w:rPr>
                <w:rFonts w:cstheme="minorHAnsi"/>
              </w:rPr>
            </w:pPr>
            <w:r w:rsidRPr="00DE29F6">
              <w:rPr>
                <w:rFonts w:cstheme="minorHAnsi"/>
              </w:rPr>
              <w:t>Se le dificulta explicar y valorar el impacto de las migraciones y desplazamientos teniendo en cuenta la transformación social, política y cultural  de los grupos étnicos en nuestro país,  del siglo XIX a la actualidad.</w:t>
            </w:r>
          </w:p>
          <w:p w:rsidR="003F006A" w:rsidRDefault="003F006A">
            <w:pPr>
              <w:rPr>
                <w:rFonts w:cstheme="minorHAnsi"/>
              </w:rPr>
            </w:pPr>
          </w:p>
        </w:tc>
      </w:tr>
      <w:tr w:rsidR="003F006A" w:rsidTr="00B95258">
        <w:trPr>
          <w:trHeight w:val="2262"/>
        </w:trPr>
        <w:tc>
          <w:tcPr>
            <w:tcW w:w="3286" w:type="dxa"/>
            <w:shd w:val="clear" w:color="auto" w:fill="FFFF99"/>
          </w:tcPr>
          <w:p w:rsidR="003F006A" w:rsidRDefault="00714BD1">
            <w:pPr>
              <w:rPr>
                <w:rFonts w:cstheme="minorHAnsi"/>
              </w:rPr>
            </w:pPr>
            <w:r>
              <w:rPr>
                <w:rFonts w:cstheme="minorHAnsi"/>
              </w:rPr>
              <w:t>P4</w:t>
            </w:r>
          </w:p>
          <w:p w:rsidR="00714BD1" w:rsidRPr="00714BD1" w:rsidRDefault="00714BD1" w:rsidP="00714BD1">
            <w:pPr>
              <w:rPr>
                <w:rFonts w:cstheme="minorHAnsi"/>
              </w:rPr>
            </w:pPr>
            <w:r>
              <w:rPr>
                <w:rFonts w:cstheme="minorHAnsi"/>
              </w:rPr>
              <w:t>Explica</w:t>
            </w:r>
            <w:r w:rsidRPr="00714BD1">
              <w:rPr>
                <w:rFonts w:cstheme="minorHAnsi"/>
              </w:rPr>
              <w:t xml:space="preserve"> las políticas que orientaron la economía colombiana a lo largo del siglo XIX y primera mitad del XX (proteccionismo, liberalismo económico...).</w:t>
            </w:r>
          </w:p>
          <w:p w:rsidR="00714BD1" w:rsidRPr="00714BD1" w:rsidRDefault="00714BD1" w:rsidP="00714BD1">
            <w:pPr>
              <w:rPr>
                <w:rFonts w:cstheme="minorHAnsi"/>
              </w:rPr>
            </w:pPr>
          </w:p>
          <w:p w:rsidR="00714BD1" w:rsidRPr="00714BD1" w:rsidRDefault="00714BD1" w:rsidP="00714BD1">
            <w:pPr>
              <w:rPr>
                <w:rFonts w:cstheme="minorHAnsi"/>
              </w:rPr>
            </w:pPr>
          </w:p>
          <w:p w:rsidR="00714BD1" w:rsidRPr="00714BD1" w:rsidRDefault="00714BD1" w:rsidP="00714BD1">
            <w:pPr>
              <w:rPr>
                <w:rFonts w:cstheme="minorHAnsi"/>
              </w:rPr>
            </w:pPr>
          </w:p>
          <w:p w:rsidR="00714BD1" w:rsidRDefault="00714BD1">
            <w:pPr>
              <w:rPr>
                <w:rFonts w:cstheme="minorHAnsi"/>
              </w:rPr>
            </w:pPr>
          </w:p>
        </w:tc>
        <w:tc>
          <w:tcPr>
            <w:tcW w:w="3286" w:type="dxa"/>
            <w:shd w:val="clear" w:color="auto" w:fill="FABF8F" w:themeFill="accent6" w:themeFillTint="99"/>
          </w:tcPr>
          <w:p w:rsidR="00714BD1" w:rsidRPr="00714BD1" w:rsidRDefault="00714BD1" w:rsidP="00714BD1">
            <w:pPr>
              <w:rPr>
                <w:rFonts w:cstheme="minorHAnsi"/>
              </w:rPr>
            </w:pPr>
          </w:p>
          <w:p w:rsidR="00714BD1" w:rsidRPr="00714BD1" w:rsidRDefault="00714BD1" w:rsidP="00714BD1">
            <w:pPr>
              <w:rPr>
                <w:rFonts w:cstheme="minorHAnsi"/>
              </w:rPr>
            </w:pPr>
            <w:r w:rsidRPr="00714BD1">
              <w:rPr>
                <w:rFonts w:cstheme="minorHAnsi"/>
              </w:rPr>
              <w:t>Explica correctamente las políticas que orientaron la economía colombiana a lo largo del siglo XIX y primera mitad del XX (proteccionismo, liberalismo económico...).</w:t>
            </w:r>
          </w:p>
          <w:p w:rsidR="003F006A" w:rsidRPr="007B111E" w:rsidRDefault="003F006A">
            <w:pPr>
              <w:rPr>
                <w:rFonts w:cstheme="minorHAnsi"/>
              </w:rPr>
            </w:pPr>
          </w:p>
        </w:tc>
        <w:tc>
          <w:tcPr>
            <w:tcW w:w="3287" w:type="dxa"/>
            <w:shd w:val="clear" w:color="auto" w:fill="FFFF99"/>
          </w:tcPr>
          <w:p w:rsidR="00714BD1" w:rsidRPr="00714BD1" w:rsidRDefault="00714BD1" w:rsidP="00714BD1">
            <w:pPr>
              <w:rPr>
                <w:rFonts w:cstheme="minorHAnsi"/>
              </w:rPr>
            </w:pPr>
          </w:p>
          <w:p w:rsidR="00714BD1" w:rsidRPr="00714BD1" w:rsidRDefault="00714BD1" w:rsidP="00714BD1">
            <w:pPr>
              <w:rPr>
                <w:rFonts w:cstheme="minorHAnsi"/>
              </w:rPr>
            </w:pPr>
            <w:r w:rsidRPr="00714BD1">
              <w:rPr>
                <w:rFonts w:cstheme="minorHAnsi"/>
              </w:rPr>
              <w:t>Explica de manera normal las políticas que orientaron la economía colombiana a lo largo del siglo XIX y primera mitad del XX (proteccionismo, liberalismo económico...).</w:t>
            </w:r>
          </w:p>
          <w:p w:rsidR="003F006A" w:rsidRPr="007B111E" w:rsidRDefault="003F006A">
            <w:pPr>
              <w:rPr>
                <w:rFonts w:cstheme="minorHAnsi"/>
              </w:rPr>
            </w:pPr>
          </w:p>
        </w:tc>
        <w:tc>
          <w:tcPr>
            <w:tcW w:w="3287" w:type="dxa"/>
            <w:shd w:val="clear" w:color="auto" w:fill="FABF8F" w:themeFill="accent6" w:themeFillTint="99"/>
          </w:tcPr>
          <w:p w:rsidR="00714BD1" w:rsidRPr="00714BD1" w:rsidRDefault="00714BD1" w:rsidP="00714BD1">
            <w:pPr>
              <w:rPr>
                <w:rFonts w:cstheme="minorHAnsi"/>
              </w:rPr>
            </w:pPr>
          </w:p>
          <w:p w:rsidR="00714BD1" w:rsidRPr="00714BD1" w:rsidRDefault="00714BD1" w:rsidP="00714BD1">
            <w:pPr>
              <w:rPr>
                <w:rFonts w:cstheme="minorHAnsi"/>
              </w:rPr>
            </w:pPr>
            <w:r w:rsidRPr="00714BD1">
              <w:rPr>
                <w:rFonts w:cstheme="minorHAnsi"/>
              </w:rPr>
              <w:t>Se le dificulta explicar las políticas que orientaron la economía colombiana a lo largo del siglo XIX y primera mitad del XX (proteccionismo, liberalismo económico...).</w:t>
            </w:r>
          </w:p>
          <w:p w:rsidR="00714BD1" w:rsidRPr="00714BD1" w:rsidRDefault="00714BD1" w:rsidP="00714BD1">
            <w:pPr>
              <w:rPr>
                <w:rFonts w:cstheme="minorHAnsi"/>
              </w:rPr>
            </w:pPr>
          </w:p>
          <w:p w:rsidR="00714BD1" w:rsidRPr="00714BD1" w:rsidRDefault="00714BD1" w:rsidP="00714BD1">
            <w:pPr>
              <w:rPr>
                <w:rFonts w:cstheme="minorHAnsi"/>
              </w:rPr>
            </w:pPr>
          </w:p>
          <w:p w:rsidR="00714BD1" w:rsidRPr="00714BD1" w:rsidRDefault="00714BD1" w:rsidP="00714BD1">
            <w:pPr>
              <w:rPr>
                <w:rFonts w:cstheme="minorHAnsi"/>
              </w:rPr>
            </w:pPr>
          </w:p>
          <w:p w:rsidR="00714BD1" w:rsidRPr="00714BD1" w:rsidRDefault="00714BD1" w:rsidP="00714BD1">
            <w:pPr>
              <w:rPr>
                <w:rFonts w:cstheme="minorHAnsi"/>
              </w:rPr>
            </w:pPr>
          </w:p>
          <w:p w:rsidR="00714BD1" w:rsidRPr="00714BD1" w:rsidRDefault="00714BD1" w:rsidP="00714BD1">
            <w:pPr>
              <w:rPr>
                <w:rFonts w:cstheme="minorHAnsi"/>
              </w:rPr>
            </w:pPr>
          </w:p>
          <w:p w:rsidR="00714BD1" w:rsidRPr="00714BD1" w:rsidRDefault="00714BD1" w:rsidP="00714BD1">
            <w:pPr>
              <w:rPr>
                <w:rFonts w:cstheme="minorHAnsi"/>
              </w:rPr>
            </w:pPr>
          </w:p>
          <w:p w:rsidR="003F006A" w:rsidRDefault="003F006A">
            <w:pPr>
              <w:rPr>
                <w:rFonts w:cstheme="minorHAnsi"/>
              </w:rPr>
            </w:pPr>
          </w:p>
        </w:tc>
      </w:tr>
    </w:tbl>
    <w:p w:rsidR="007F76C1" w:rsidRDefault="007F76C1">
      <w:pPr>
        <w:rPr>
          <w:rFonts w:cstheme="minorHAnsi"/>
        </w:rPr>
      </w:pPr>
    </w:p>
    <w:tbl>
      <w:tblPr>
        <w:tblStyle w:val="Tablaconcuadrcula"/>
        <w:tblW w:w="0" w:type="auto"/>
        <w:tblLook w:val="04A0"/>
      </w:tblPr>
      <w:tblGrid>
        <w:gridCol w:w="6573"/>
        <w:gridCol w:w="6573"/>
      </w:tblGrid>
      <w:tr w:rsidR="007F76C1" w:rsidTr="00773344">
        <w:tc>
          <w:tcPr>
            <w:tcW w:w="6573" w:type="dxa"/>
            <w:shd w:val="clear" w:color="auto" w:fill="FABF8F" w:themeFill="accent6" w:themeFillTint="99"/>
          </w:tcPr>
          <w:p w:rsidR="007F76C1" w:rsidRDefault="007F76C1">
            <w:pPr>
              <w:rPr>
                <w:rFonts w:cstheme="minorHAnsi"/>
              </w:rPr>
            </w:pPr>
            <w:r>
              <w:rPr>
                <w:rFonts w:cstheme="minorHAnsi"/>
              </w:rPr>
              <w:t>METOLOLOGÍA</w:t>
            </w:r>
          </w:p>
          <w:p w:rsidR="007F76C1" w:rsidRDefault="007F76C1">
            <w:pPr>
              <w:rPr>
                <w:rFonts w:cstheme="minorHAnsi"/>
              </w:rPr>
            </w:pPr>
          </w:p>
          <w:p w:rsidR="007F76C1" w:rsidRPr="007F76C1" w:rsidRDefault="007F76C1" w:rsidP="007F76C1">
            <w:pPr>
              <w:rPr>
                <w:rFonts w:cstheme="minorHAnsi"/>
              </w:rPr>
            </w:pPr>
            <w:r w:rsidRPr="007F76C1">
              <w:rPr>
                <w:rFonts w:cstheme="minorHAnsi"/>
              </w:rPr>
              <w:lastRenderedPageBreak/>
              <w:t>La metodología  que se plantea parte de un aprendizaje que prevalece  sobre la enseñanza, donde el estudiante es sujeto  activo del proceso,  crítico,   reflexivo y propositivo, está basada en pedagogías activas (aprendizaje significativo, inteligencias múltiples  y enseñanza para la comprensión).</w:t>
            </w:r>
          </w:p>
          <w:p w:rsidR="007F76C1" w:rsidRDefault="007F76C1" w:rsidP="007F76C1">
            <w:pPr>
              <w:rPr>
                <w:rFonts w:cstheme="minorHAnsi"/>
              </w:rPr>
            </w:pPr>
            <w:r w:rsidRPr="007F76C1">
              <w:rPr>
                <w:rFonts w:cstheme="minorHAnsi"/>
              </w:rPr>
              <w:t>Se tratar de generar herramientas para construir  caminos que permitan realizar una reflexión teórica y un trabajo práctico, que parta de la  necesidad  investigativa desde o afuera del aula de clase, y de esta manera, poner en marcha procesos pedagógicos que permitan la consecución de competencias, valores y estrategias para el desarrollo amplio de un proyecto de vida coherente con las exigencias del mundo actual. Se pretende poder concretar diversas posibilidades  para trabajar de manera integrada las áreas del conocimiento, que se pueden abordar desde las Ciencias sociales en la vida escolar y, así, adelantar proyectos de investigación que no se limiten a la reproducción memorística  del saber.</w:t>
            </w:r>
          </w:p>
        </w:tc>
        <w:tc>
          <w:tcPr>
            <w:tcW w:w="6573" w:type="dxa"/>
            <w:shd w:val="clear" w:color="auto" w:fill="FFFF99"/>
          </w:tcPr>
          <w:p w:rsidR="007F76C1" w:rsidRPr="007F76C1" w:rsidRDefault="007F76C1" w:rsidP="007F76C1">
            <w:pPr>
              <w:rPr>
                <w:rFonts w:cstheme="minorHAnsi"/>
              </w:rPr>
            </w:pPr>
            <w:r w:rsidRPr="007F76C1">
              <w:rPr>
                <w:rFonts w:cstheme="minorHAnsi"/>
              </w:rPr>
              <w:lastRenderedPageBreak/>
              <w:t xml:space="preserve">ACTIVIDADES </w:t>
            </w:r>
          </w:p>
          <w:p w:rsidR="00773344" w:rsidRDefault="00773344" w:rsidP="007F76C1">
            <w:pPr>
              <w:rPr>
                <w:rFonts w:cstheme="minorHAnsi"/>
              </w:rPr>
            </w:pPr>
          </w:p>
          <w:p w:rsidR="007F76C1" w:rsidRDefault="007F76C1" w:rsidP="007B2B2E">
            <w:pPr>
              <w:rPr>
                <w:rFonts w:cstheme="minorHAnsi"/>
              </w:rPr>
            </w:pPr>
            <w:r w:rsidRPr="007F76C1">
              <w:rPr>
                <w:rFonts w:cstheme="minorHAnsi"/>
              </w:rPr>
              <w:lastRenderedPageBreak/>
              <w:t xml:space="preserve">Fomentar debates, </w:t>
            </w:r>
            <w:r w:rsidR="007B2B2E">
              <w:rPr>
                <w:rFonts w:cstheme="minorHAnsi"/>
              </w:rPr>
              <w:t>c</w:t>
            </w:r>
            <w:r w:rsidRPr="007F76C1">
              <w:rPr>
                <w:rFonts w:cstheme="minorHAnsi"/>
              </w:rPr>
              <w:t>omparar hechos históricos, realizar cuadros comparativos, dramatizar hechos sociales y culturales. Analizar noticias y distintas fuentes de información, realizar paneles de discusión donde se expongan las ventajas y desventajas de un determinado hecho social. Concursos con los temas trabajados en clase. Realización de obras de Teatro y/o dramatizaciones, talleres, visita a bibliotecas. Realización de debates y mesas redondas sobre diferentes temas. Elaboración de producciones escritas que serán evaluadas y discutidas a nivel grupal e individual en el aula de clase.</w:t>
            </w:r>
          </w:p>
          <w:p w:rsidR="007B2B2E" w:rsidRDefault="007B2B2E" w:rsidP="007B2B2E">
            <w:pPr>
              <w:rPr>
                <w:rFonts w:cstheme="minorHAnsi"/>
              </w:rPr>
            </w:pPr>
            <w:r w:rsidRPr="007B2B2E">
              <w:rPr>
                <w:rFonts w:cstheme="minorHAnsi"/>
              </w:rPr>
              <w:t>Lecturas guiadas y análisis de textos.</w:t>
            </w:r>
            <w:r>
              <w:rPr>
                <w:rFonts w:cstheme="minorHAnsi"/>
              </w:rPr>
              <w:t xml:space="preserve"> Realización d</w:t>
            </w:r>
            <w:r w:rsidRPr="007B2B2E">
              <w:rPr>
                <w:rFonts w:cstheme="minorHAnsi"/>
              </w:rPr>
              <w:t xml:space="preserve">el examen final  tipo </w:t>
            </w:r>
            <w:proofErr w:type="spellStart"/>
            <w:r w:rsidRPr="007B2B2E">
              <w:rPr>
                <w:rFonts w:cstheme="minorHAnsi"/>
              </w:rPr>
              <w:t>Icfes</w:t>
            </w:r>
            <w:proofErr w:type="spellEnd"/>
            <w:r w:rsidRPr="007B2B2E">
              <w:rPr>
                <w:rFonts w:cstheme="minorHAnsi"/>
              </w:rPr>
              <w:t xml:space="preserve">  del período.</w:t>
            </w:r>
            <w:r>
              <w:rPr>
                <w:rFonts w:cstheme="minorHAnsi"/>
              </w:rPr>
              <w:t xml:space="preserve"> Resolver </w:t>
            </w:r>
            <w:r w:rsidRPr="007B2B2E">
              <w:rPr>
                <w:rFonts w:cstheme="minorHAnsi"/>
              </w:rPr>
              <w:t xml:space="preserve"> talleres de profundización.</w:t>
            </w:r>
          </w:p>
        </w:tc>
      </w:tr>
    </w:tbl>
    <w:p w:rsidR="00945E15" w:rsidRDefault="00945E15">
      <w:pPr>
        <w:rPr>
          <w:rFonts w:cstheme="minorHAnsi"/>
        </w:rPr>
      </w:pPr>
    </w:p>
    <w:p w:rsidR="00B93529" w:rsidRPr="000B5AE0" w:rsidRDefault="00B93529" w:rsidP="00117DC7">
      <w:pPr>
        <w:rPr>
          <w:rFonts w:cstheme="minorHAnsi"/>
          <w:b/>
          <w:color w:val="FF0000"/>
        </w:rPr>
      </w:pPr>
      <w:r w:rsidRPr="000B5AE0">
        <w:rPr>
          <w:rFonts w:cstheme="minorHAnsi"/>
          <w:b/>
          <w:color w:val="FF0000"/>
        </w:rPr>
        <w:t>RECURSOS</w:t>
      </w:r>
    </w:p>
    <w:p w:rsidR="00B93529" w:rsidRPr="00B93529" w:rsidRDefault="00B93529" w:rsidP="00B93529">
      <w:pPr>
        <w:rPr>
          <w:rFonts w:cstheme="minorHAnsi"/>
        </w:rPr>
      </w:pPr>
      <w:r>
        <w:rPr>
          <w:rFonts w:cstheme="minorHAnsi"/>
        </w:rPr>
        <w:t xml:space="preserve">HUMANOS: </w:t>
      </w:r>
      <w:r w:rsidRPr="00B93529">
        <w:rPr>
          <w:rFonts w:cstheme="minorHAnsi"/>
        </w:rPr>
        <w:t>Estudiantes</w:t>
      </w:r>
      <w:r>
        <w:rPr>
          <w:rFonts w:cstheme="minorHAnsi"/>
        </w:rPr>
        <w:t xml:space="preserve">, </w:t>
      </w:r>
      <w:r w:rsidR="00197A67">
        <w:rPr>
          <w:rFonts w:cstheme="minorHAnsi"/>
        </w:rPr>
        <w:t>p</w:t>
      </w:r>
      <w:r w:rsidRPr="00B93529">
        <w:rPr>
          <w:rFonts w:cstheme="minorHAnsi"/>
        </w:rPr>
        <w:t>rofesores del área</w:t>
      </w:r>
      <w:r w:rsidR="00197A67">
        <w:rPr>
          <w:rFonts w:cstheme="minorHAnsi"/>
        </w:rPr>
        <w:t>, c</w:t>
      </w:r>
      <w:r w:rsidRPr="00B93529">
        <w:rPr>
          <w:rFonts w:cstheme="minorHAnsi"/>
        </w:rPr>
        <w:t>onferencistas invitados</w:t>
      </w:r>
      <w:r w:rsidR="00197A67">
        <w:rPr>
          <w:rFonts w:cstheme="minorHAnsi"/>
        </w:rPr>
        <w:t>, o</w:t>
      </w:r>
      <w:r w:rsidRPr="00B93529">
        <w:rPr>
          <w:rFonts w:cstheme="minorHAnsi"/>
        </w:rPr>
        <w:t>tros profesores de la institución</w:t>
      </w:r>
      <w:r w:rsidR="00197A67">
        <w:rPr>
          <w:rFonts w:cstheme="minorHAnsi"/>
        </w:rPr>
        <w:t>, estudiantes de grados superiores.</w:t>
      </w:r>
    </w:p>
    <w:p w:rsidR="00822CED" w:rsidRPr="00822CED" w:rsidRDefault="00B93529" w:rsidP="00822CED">
      <w:pPr>
        <w:rPr>
          <w:rFonts w:cstheme="minorHAnsi"/>
        </w:rPr>
      </w:pPr>
      <w:r w:rsidRPr="00B93529">
        <w:rPr>
          <w:rFonts w:cstheme="minorHAnsi"/>
        </w:rPr>
        <w:t>FISICOS</w:t>
      </w:r>
      <w:r w:rsidR="00197A67">
        <w:rPr>
          <w:rFonts w:cstheme="minorHAnsi"/>
        </w:rPr>
        <w:t xml:space="preserve">: </w:t>
      </w:r>
      <w:r w:rsidRPr="00B93529">
        <w:rPr>
          <w:rFonts w:cstheme="minorHAnsi"/>
        </w:rPr>
        <w:t>Aulas</w:t>
      </w:r>
      <w:r w:rsidR="00197A67">
        <w:rPr>
          <w:rFonts w:cstheme="minorHAnsi"/>
        </w:rPr>
        <w:t xml:space="preserve">,  </w:t>
      </w:r>
      <w:r w:rsidRPr="00B93529">
        <w:rPr>
          <w:rFonts w:cstheme="minorHAnsi"/>
        </w:rPr>
        <w:t>Biblioteca</w:t>
      </w:r>
      <w:r w:rsidR="00197A67">
        <w:rPr>
          <w:rFonts w:cstheme="minorHAnsi"/>
        </w:rPr>
        <w:t xml:space="preserve">, salas de informática, sala de audiovisuales, libros de texto, blog de Ciencias sociales, </w:t>
      </w:r>
      <w:r w:rsidR="00197A67" w:rsidRPr="00197A67">
        <w:rPr>
          <w:rFonts w:cstheme="minorHAnsi"/>
        </w:rPr>
        <w:t>Mapas políticos y económicos del mundo</w:t>
      </w:r>
      <w:r w:rsidR="00197A67">
        <w:rPr>
          <w:rFonts w:cstheme="minorHAnsi"/>
        </w:rPr>
        <w:t xml:space="preserve">, </w:t>
      </w:r>
      <w:r w:rsidR="00197A67" w:rsidRPr="00197A67">
        <w:rPr>
          <w:rFonts w:cstheme="minorHAnsi"/>
        </w:rPr>
        <w:t>Fotografías</w:t>
      </w:r>
      <w:r w:rsidR="00197A67">
        <w:rPr>
          <w:rFonts w:cstheme="minorHAnsi"/>
        </w:rPr>
        <w:t>, a</w:t>
      </w:r>
      <w:r w:rsidR="00197A67" w:rsidRPr="00197A67">
        <w:rPr>
          <w:rFonts w:cstheme="minorHAnsi"/>
        </w:rPr>
        <w:t>rtículos y datos publicados en la Web</w:t>
      </w:r>
      <w:r w:rsidR="00844B48">
        <w:rPr>
          <w:rFonts w:cstheme="minorHAnsi"/>
        </w:rPr>
        <w:t>, v</w:t>
      </w:r>
      <w:r w:rsidR="00197A67" w:rsidRPr="00197A67">
        <w:rPr>
          <w:rFonts w:cstheme="minorHAnsi"/>
        </w:rPr>
        <w:t>ideos</w:t>
      </w:r>
      <w:r w:rsidR="00844B48">
        <w:rPr>
          <w:rFonts w:cstheme="minorHAnsi"/>
        </w:rPr>
        <w:t xml:space="preserve">, </w:t>
      </w:r>
      <w:r w:rsidR="00197A67" w:rsidRPr="00197A67">
        <w:rPr>
          <w:rFonts w:cstheme="minorHAnsi"/>
        </w:rPr>
        <w:t>Artículos</w:t>
      </w:r>
      <w:r w:rsidR="00844B48">
        <w:rPr>
          <w:rFonts w:cstheme="minorHAnsi"/>
        </w:rPr>
        <w:t xml:space="preserve">, </w:t>
      </w:r>
      <w:r w:rsidR="00197A67" w:rsidRPr="00197A67">
        <w:rPr>
          <w:rFonts w:cstheme="minorHAnsi"/>
        </w:rPr>
        <w:t>documentos</w:t>
      </w:r>
      <w:r w:rsidR="00C83A49">
        <w:rPr>
          <w:rFonts w:cstheme="minorHAnsi"/>
        </w:rPr>
        <w:t>.</w:t>
      </w:r>
      <w:r w:rsidR="00822CED" w:rsidRPr="00822CED">
        <w:rPr>
          <w:rFonts w:cstheme="minorHAnsi"/>
        </w:rPr>
        <w:t>Mapas políticos y económicos del mundo</w:t>
      </w:r>
      <w:r w:rsidR="00822CED">
        <w:rPr>
          <w:rFonts w:cstheme="minorHAnsi"/>
        </w:rPr>
        <w:t>, dramatizar hechos históricos.</w:t>
      </w:r>
    </w:p>
    <w:p w:rsidR="00822CED" w:rsidRPr="00822CED" w:rsidRDefault="00822CED" w:rsidP="00822CED">
      <w:pPr>
        <w:rPr>
          <w:rFonts w:cstheme="minorHAnsi"/>
        </w:rPr>
      </w:pPr>
    </w:p>
    <w:p w:rsidR="00C83A49" w:rsidRDefault="00C83A49" w:rsidP="00197A67">
      <w:pPr>
        <w:rPr>
          <w:rFonts w:cstheme="minorHAnsi"/>
          <w:b/>
          <w:color w:val="C00000"/>
        </w:rPr>
      </w:pPr>
      <w:bookmarkStart w:id="29" w:name="_GoBack"/>
      <w:bookmarkEnd w:id="29"/>
      <w:r w:rsidRPr="00282003">
        <w:rPr>
          <w:rFonts w:cstheme="minorHAnsi"/>
          <w:b/>
          <w:color w:val="C00000"/>
        </w:rPr>
        <w:t xml:space="preserve">PLANES  DE NIVELACIÓN GRADO 8º </w:t>
      </w:r>
    </w:p>
    <w:tbl>
      <w:tblPr>
        <w:tblStyle w:val="Tablaconcuadrcula"/>
        <w:tblW w:w="0" w:type="auto"/>
        <w:tblLook w:val="04A0"/>
      </w:tblPr>
      <w:tblGrid>
        <w:gridCol w:w="3286"/>
        <w:gridCol w:w="3286"/>
        <w:gridCol w:w="3287"/>
        <w:gridCol w:w="3287"/>
      </w:tblGrid>
      <w:tr w:rsidR="00C83A49" w:rsidTr="00C83A49">
        <w:tc>
          <w:tcPr>
            <w:tcW w:w="3286" w:type="dxa"/>
          </w:tcPr>
          <w:p w:rsidR="00C83A49" w:rsidRDefault="00C83A49" w:rsidP="00197A67">
            <w:pPr>
              <w:rPr>
                <w:rFonts w:cstheme="minorHAnsi"/>
              </w:rPr>
            </w:pPr>
            <w:r>
              <w:rPr>
                <w:rFonts w:cstheme="minorHAnsi"/>
              </w:rPr>
              <w:t>P 1</w:t>
            </w:r>
          </w:p>
          <w:p w:rsidR="00C83A49" w:rsidRPr="00C83A49" w:rsidRDefault="00C83A49" w:rsidP="00C83A49">
            <w:pPr>
              <w:rPr>
                <w:rFonts w:cstheme="minorHAnsi"/>
              </w:rPr>
            </w:pPr>
            <w:r w:rsidRPr="00C83A49">
              <w:rPr>
                <w:rFonts w:cstheme="minorHAnsi"/>
              </w:rPr>
              <w:t xml:space="preserve">Realizar lecturas sobre los Derechos Humanos y construir </w:t>
            </w:r>
            <w:r w:rsidRPr="00C83A49">
              <w:rPr>
                <w:rFonts w:cstheme="minorHAnsi"/>
              </w:rPr>
              <w:lastRenderedPageBreak/>
              <w:t>ensayos de acuerdo a las temáticas trabajadas.</w:t>
            </w:r>
          </w:p>
          <w:p w:rsidR="00C83A49" w:rsidRPr="00C83A49" w:rsidRDefault="00C83A49" w:rsidP="00C83A49">
            <w:pPr>
              <w:rPr>
                <w:rFonts w:cstheme="minorHAnsi"/>
              </w:rPr>
            </w:pPr>
          </w:p>
          <w:p w:rsidR="00C83A49" w:rsidRPr="00C83A49" w:rsidRDefault="00C83A49" w:rsidP="00C83A49">
            <w:pPr>
              <w:rPr>
                <w:rFonts w:cstheme="minorHAnsi"/>
              </w:rPr>
            </w:pPr>
            <w:r w:rsidRPr="00C83A49">
              <w:rPr>
                <w:rFonts w:cstheme="minorHAnsi"/>
              </w:rPr>
              <w:t xml:space="preserve">Elaborar carteleras y plegables sobre los Derechos Humanos. </w:t>
            </w:r>
          </w:p>
          <w:p w:rsidR="00C83A49" w:rsidRPr="00C83A49" w:rsidRDefault="00C83A49" w:rsidP="00C83A49">
            <w:pPr>
              <w:rPr>
                <w:rFonts w:cstheme="minorHAnsi"/>
              </w:rPr>
            </w:pPr>
          </w:p>
          <w:p w:rsidR="00C83A49" w:rsidRPr="00C83A49" w:rsidRDefault="00C83A49" w:rsidP="00C83A49">
            <w:pPr>
              <w:rPr>
                <w:rFonts w:cstheme="minorHAnsi"/>
              </w:rPr>
            </w:pPr>
            <w:r w:rsidRPr="00C83A49">
              <w:rPr>
                <w:rFonts w:cstheme="minorHAnsi"/>
              </w:rPr>
              <w:t xml:space="preserve">Exponer los resultados obtenidos a los y las compañeras. </w:t>
            </w:r>
          </w:p>
          <w:p w:rsidR="00C83A49" w:rsidRDefault="00C83A49" w:rsidP="00197A67">
            <w:pPr>
              <w:rPr>
                <w:rFonts w:cstheme="minorHAnsi"/>
              </w:rPr>
            </w:pPr>
          </w:p>
        </w:tc>
        <w:tc>
          <w:tcPr>
            <w:tcW w:w="3286" w:type="dxa"/>
          </w:tcPr>
          <w:p w:rsidR="00C83A49" w:rsidRDefault="00C83A49" w:rsidP="00197A67">
            <w:pPr>
              <w:rPr>
                <w:rFonts w:cstheme="minorHAnsi"/>
              </w:rPr>
            </w:pPr>
            <w:r>
              <w:rPr>
                <w:rFonts w:cstheme="minorHAnsi"/>
              </w:rPr>
              <w:lastRenderedPageBreak/>
              <w:t>P 2</w:t>
            </w:r>
          </w:p>
          <w:p w:rsidR="004C08ED" w:rsidRPr="004C08ED" w:rsidRDefault="004C08ED" w:rsidP="004C08ED">
            <w:pPr>
              <w:rPr>
                <w:rFonts w:cstheme="minorHAnsi"/>
              </w:rPr>
            </w:pPr>
            <w:r w:rsidRPr="004C08ED">
              <w:rPr>
                <w:rFonts w:cstheme="minorHAnsi"/>
              </w:rPr>
              <w:t xml:space="preserve">Elaborar mapas conceptuales sobre los aspectos sociales, </w:t>
            </w:r>
            <w:r w:rsidRPr="004C08ED">
              <w:rPr>
                <w:rFonts w:cstheme="minorHAnsi"/>
              </w:rPr>
              <w:lastRenderedPageBreak/>
              <w:t>políticos y económicos de las Revoluciones del siglo XVIII Y XIX.</w:t>
            </w:r>
          </w:p>
          <w:p w:rsidR="004C08ED" w:rsidRPr="004C08ED" w:rsidRDefault="004C08ED" w:rsidP="004C08ED">
            <w:pPr>
              <w:rPr>
                <w:rFonts w:cstheme="minorHAnsi"/>
              </w:rPr>
            </w:pPr>
          </w:p>
          <w:p w:rsidR="004C08ED" w:rsidRPr="004C08ED" w:rsidRDefault="004C08ED" w:rsidP="004C08ED">
            <w:pPr>
              <w:rPr>
                <w:rFonts w:cstheme="minorHAnsi"/>
              </w:rPr>
            </w:pPr>
            <w:r w:rsidRPr="004C08ED">
              <w:rPr>
                <w:rFonts w:cstheme="minorHAnsi"/>
              </w:rPr>
              <w:t>Argumentar los impactos económicos que se presentaron gracias al desarrollo industrial en el Mundo.</w:t>
            </w:r>
          </w:p>
          <w:p w:rsidR="004C08ED" w:rsidRPr="004C08ED" w:rsidRDefault="004C08ED" w:rsidP="004C08ED">
            <w:pPr>
              <w:rPr>
                <w:rFonts w:cstheme="minorHAnsi"/>
              </w:rPr>
            </w:pPr>
          </w:p>
          <w:p w:rsidR="00C83A49" w:rsidRDefault="004C08ED" w:rsidP="004C08ED">
            <w:pPr>
              <w:rPr>
                <w:rFonts w:cstheme="minorHAnsi"/>
              </w:rPr>
            </w:pPr>
            <w:r w:rsidRPr="004C08ED">
              <w:rPr>
                <w:rFonts w:cstheme="minorHAnsi"/>
              </w:rPr>
              <w:t>Construir historietas sobre el desarrollo histórico de la Industria en el mundo.</w:t>
            </w:r>
          </w:p>
        </w:tc>
        <w:tc>
          <w:tcPr>
            <w:tcW w:w="3287" w:type="dxa"/>
          </w:tcPr>
          <w:p w:rsidR="00C83A49" w:rsidRDefault="004C08ED" w:rsidP="00197A67">
            <w:pPr>
              <w:rPr>
                <w:rFonts w:cstheme="minorHAnsi"/>
              </w:rPr>
            </w:pPr>
            <w:r>
              <w:rPr>
                <w:rFonts w:cstheme="minorHAnsi"/>
              </w:rPr>
              <w:lastRenderedPageBreak/>
              <w:t>P 3</w:t>
            </w:r>
          </w:p>
          <w:p w:rsidR="004C08ED" w:rsidRPr="004C08ED" w:rsidRDefault="004C08ED" w:rsidP="004C08ED">
            <w:pPr>
              <w:rPr>
                <w:rFonts w:cstheme="minorHAnsi"/>
              </w:rPr>
            </w:pPr>
            <w:r w:rsidRPr="004C08ED">
              <w:rPr>
                <w:rFonts w:cstheme="minorHAnsi"/>
              </w:rPr>
              <w:t xml:space="preserve">Consultar noticias sobre el desplazamiento de la población </w:t>
            </w:r>
            <w:r w:rsidRPr="004C08ED">
              <w:rPr>
                <w:rFonts w:cstheme="minorHAnsi"/>
              </w:rPr>
              <w:lastRenderedPageBreak/>
              <w:t xml:space="preserve">en Asia, África y América, elaborar mapas conceptuales y sacar conclusiones. </w:t>
            </w:r>
          </w:p>
          <w:p w:rsidR="004C08ED" w:rsidRPr="004C08ED" w:rsidRDefault="004C08ED" w:rsidP="004C08ED">
            <w:pPr>
              <w:rPr>
                <w:rFonts w:cstheme="minorHAnsi"/>
              </w:rPr>
            </w:pPr>
          </w:p>
          <w:p w:rsidR="004C08ED" w:rsidRPr="004C08ED" w:rsidRDefault="004C08ED" w:rsidP="004C08ED">
            <w:pPr>
              <w:rPr>
                <w:rFonts w:cstheme="minorHAnsi"/>
              </w:rPr>
            </w:pPr>
            <w:r w:rsidRPr="004C08ED">
              <w:rPr>
                <w:rFonts w:cstheme="minorHAnsi"/>
              </w:rPr>
              <w:t xml:space="preserve">Investigar y analizar los distintos procesos migratorios que se han presentado en Asia, África y América y elaborar diapositivas. </w:t>
            </w:r>
          </w:p>
          <w:p w:rsidR="004C08ED" w:rsidRPr="004C08ED" w:rsidRDefault="004C08ED" w:rsidP="004C08ED">
            <w:pPr>
              <w:rPr>
                <w:rFonts w:cstheme="minorHAnsi"/>
              </w:rPr>
            </w:pPr>
          </w:p>
          <w:p w:rsidR="004C08ED" w:rsidRPr="004C08ED" w:rsidRDefault="004C08ED" w:rsidP="004C08ED">
            <w:pPr>
              <w:rPr>
                <w:rFonts w:cstheme="minorHAnsi"/>
              </w:rPr>
            </w:pPr>
          </w:p>
          <w:p w:rsidR="004C08ED" w:rsidRDefault="004C08ED" w:rsidP="004C08ED">
            <w:pPr>
              <w:rPr>
                <w:rFonts w:cstheme="minorHAnsi"/>
              </w:rPr>
            </w:pPr>
            <w:r w:rsidRPr="004C08ED">
              <w:rPr>
                <w:rFonts w:cstheme="minorHAnsi"/>
              </w:rPr>
              <w:t>Elaborar carteles donde se demuestren los distintos aportes de los grupos existentes en Asia, África y América</w:t>
            </w:r>
          </w:p>
        </w:tc>
        <w:tc>
          <w:tcPr>
            <w:tcW w:w="3287" w:type="dxa"/>
          </w:tcPr>
          <w:p w:rsidR="00C83A49" w:rsidRDefault="004C08ED" w:rsidP="00197A67">
            <w:pPr>
              <w:rPr>
                <w:rFonts w:cstheme="minorHAnsi"/>
              </w:rPr>
            </w:pPr>
            <w:r>
              <w:rPr>
                <w:rFonts w:cstheme="minorHAnsi"/>
              </w:rPr>
              <w:lastRenderedPageBreak/>
              <w:t>P 4</w:t>
            </w:r>
          </w:p>
          <w:p w:rsidR="004C08ED" w:rsidRPr="004C08ED" w:rsidRDefault="004C08ED" w:rsidP="004C08ED">
            <w:pPr>
              <w:rPr>
                <w:rFonts w:cstheme="minorHAnsi"/>
              </w:rPr>
            </w:pPr>
            <w:r w:rsidRPr="004C08ED">
              <w:rPr>
                <w:rFonts w:cstheme="minorHAnsi"/>
              </w:rPr>
              <w:t xml:space="preserve">Realizar lecturas sobre el desarrollo económicos del Estado </w:t>
            </w:r>
            <w:r w:rsidRPr="004C08ED">
              <w:rPr>
                <w:rFonts w:cstheme="minorHAnsi"/>
              </w:rPr>
              <w:lastRenderedPageBreak/>
              <w:t xml:space="preserve">Colombiano y construir ensayos en los cuales se expresen sus características. </w:t>
            </w:r>
          </w:p>
          <w:p w:rsidR="004C08ED" w:rsidRPr="004C08ED" w:rsidRDefault="004C08ED" w:rsidP="004C08ED">
            <w:pPr>
              <w:rPr>
                <w:rFonts w:cstheme="minorHAnsi"/>
              </w:rPr>
            </w:pPr>
          </w:p>
          <w:p w:rsidR="004C08ED" w:rsidRPr="004C08ED" w:rsidRDefault="004C08ED" w:rsidP="004C08ED">
            <w:pPr>
              <w:rPr>
                <w:rFonts w:cstheme="minorHAnsi"/>
              </w:rPr>
            </w:pPr>
            <w:r w:rsidRPr="004C08ED">
              <w:rPr>
                <w:rFonts w:cstheme="minorHAnsi"/>
              </w:rPr>
              <w:t>Realizar collage sobre las principales actividades económicas de Colombia al iniciar el siglo XX.</w:t>
            </w:r>
          </w:p>
          <w:p w:rsidR="004C08ED" w:rsidRPr="004C08ED" w:rsidRDefault="004C08ED" w:rsidP="004C08ED">
            <w:pPr>
              <w:rPr>
                <w:rFonts w:cstheme="minorHAnsi"/>
              </w:rPr>
            </w:pPr>
          </w:p>
          <w:p w:rsidR="004C08ED" w:rsidRDefault="004C08ED" w:rsidP="004C08ED">
            <w:pPr>
              <w:rPr>
                <w:rFonts w:cstheme="minorHAnsi"/>
              </w:rPr>
            </w:pPr>
            <w:r w:rsidRPr="004C08ED">
              <w:rPr>
                <w:rFonts w:cstheme="minorHAnsi"/>
              </w:rPr>
              <w:t>Montar obra de teatro sobre las actividades económicas de la población Colombiana al iniciar el siglo XX.</w:t>
            </w:r>
          </w:p>
        </w:tc>
      </w:tr>
    </w:tbl>
    <w:p w:rsidR="007100ED" w:rsidRDefault="007100ED" w:rsidP="00197A67">
      <w:pPr>
        <w:rPr>
          <w:rFonts w:cstheme="minorHAnsi"/>
        </w:rPr>
      </w:pPr>
    </w:p>
    <w:p w:rsidR="00C57B88" w:rsidRDefault="00C57B88" w:rsidP="00197A67">
      <w:pPr>
        <w:rPr>
          <w:rFonts w:cstheme="minorHAnsi"/>
          <w:color w:val="0070C0"/>
        </w:rPr>
      </w:pPr>
    </w:p>
    <w:p w:rsidR="00C57B88" w:rsidRDefault="00C57B88" w:rsidP="00C57B88">
      <w:pPr>
        <w:rPr>
          <w:rFonts w:cstheme="minorHAnsi"/>
          <w:b/>
          <w:color w:val="0099FF"/>
        </w:rPr>
      </w:pPr>
      <w:r>
        <w:rPr>
          <w:rFonts w:cstheme="minorHAnsi"/>
          <w:b/>
          <w:color w:val="0099FF"/>
        </w:rPr>
        <w:t xml:space="preserve">PLANES DE APOYO 8º </w:t>
      </w:r>
    </w:p>
    <w:tbl>
      <w:tblPr>
        <w:tblStyle w:val="Tablaconcuadrcula"/>
        <w:tblW w:w="0" w:type="auto"/>
        <w:tblLook w:val="04A0"/>
      </w:tblPr>
      <w:tblGrid>
        <w:gridCol w:w="3286"/>
        <w:gridCol w:w="3286"/>
        <w:gridCol w:w="3287"/>
        <w:gridCol w:w="3287"/>
      </w:tblGrid>
      <w:tr w:rsidR="00C57B88" w:rsidTr="00CB6981">
        <w:tc>
          <w:tcPr>
            <w:tcW w:w="3286" w:type="dxa"/>
          </w:tcPr>
          <w:p w:rsidR="00C57B88" w:rsidRDefault="00C57B88" w:rsidP="00CB6981">
            <w:pPr>
              <w:rPr>
                <w:rFonts w:cstheme="minorHAnsi"/>
                <w:b/>
                <w:color w:val="0099FF"/>
              </w:rPr>
            </w:pPr>
            <w:r>
              <w:rPr>
                <w:rFonts w:cstheme="minorHAnsi"/>
              </w:rPr>
              <w:t>Se realizará</w:t>
            </w:r>
            <w:r w:rsidRPr="008A5849">
              <w:rPr>
                <w:rFonts w:cstheme="minorHAnsi"/>
              </w:rPr>
              <w:t xml:space="preserve">n </w:t>
            </w:r>
            <w:r>
              <w:rPr>
                <w:rFonts w:cstheme="minorHAnsi"/>
              </w:rPr>
              <w:t>actividades durante todo el perí</w:t>
            </w:r>
            <w:r w:rsidRPr="008A5849">
              <w:rPr>
                <w:rFonts w:cstheme="minorHAnsi"/>
              </w:rPr>
              <w:t>odo para fortalecer el proceso y se entregará taller con  las temáticas abordadas en clase para que los estudiantes hagan la respectiva sustentación</w:t>
            </w:r>
            <w:r w:rsidRPr="008A5849">
              <w:rPr>
                <w:rFonts w:cstheme="minorHAnsi"/>
                <w:b/>
              </w:rPr>
              <w:t>.</w:t>
            </w:r>
          </w:p>
        </w:tc>
        <w:tc>
          <w:tcPr>
            <w:tcW w:w="3286" w:type="dxa"/>
          </w:tcPr>
          <w:p w:rsidR="00C57B88" w:rsidRPr="00C57B88" w:rsidRDefault="00C57B88" w:rsidP="00CB6981">
            <w:pPr>
              <w:rPr>
                <w:rFonts w:cstheme="minorHAnsi"/>
              </w:rPr>
            </w:pPr>
            <w:r w:rsidRPr="00C57B88">
              <w:rPr>
                <w:rFonts w:cstheme="minorHAnsi"/>
              </w:rPr>
              <w:t>Elaboración de  mapas conceptuales, talleres cuadros comparativos, gráficos estadísticos  teniendo en cuanta los conceptos abordados en clase durante todo el periodo.</w:t>
            </w:r>
          </w:p>
        </w:tc>
        <w:tc>
          <w:tcPr>
            <w:tcW w:w="3287" w:type="dxa"/>
          </w:tcPr>
          <w:p w:rsidR="00C57B88" w:rsidRPr="00211895" w:rsidRDefault="00211895" w:rsidP="00CB6981">
            <w:pPr>
              <w:rPr>
                <w:rFonts w:cstheme="minorHAnsi"/>
              </w:rPr>
            </w:pPr>
            <w:r w:rsidRPr="00211895">
              <w:rPr>
                <w:rFonts w:cstheme="minorHAnsi"/>
              </w:rPr>
              <w:t>Desarrollo de la consulta o taller teniendo en cuenta los ámbitos conceptuales  tratados hasta la fecha.</w:t>
            </w:r>
          </w:p>
        </w:tc>
        <w:tc>
          <w:tcPr>
            <w:tcW w:w="3287" w:type="dxa"/>
          </w:tcPr>
          <w:p w:rsidR="00211895" w:rsidRPr="00211895" w:rsidRDefault="00211895" w:rsidP="00211895">
            <w:pPr>
              <w:rPr>
                <w:rFonts w:cstheme="minorHAnsi"/>
              </w:rPr>
            </w:pPr>
            <w:r w:rsidRPr="00211895">
              <w:rPr>
                <w:rFonts w:cstheme="minorHAnsi"/>
              </w:rPr>
              <w:t xml:space="preserve">Consultar noticias sobre el </w:t>
            </w:r>
          </w:p>
          <w:p w:rsidR="00211895" w:rsidRPr="00211895" w:rsidRDefault="00211895" w:rsidP="00211895">
            <w:pPr>
              <w:rPr>
                <w:rFonts w:cstheme="minorHAnsi"/>
              </w:rPr>
            </w:pPr>
            <w:r w:rsidRPr="00211895">
              <w:rPr>
                <w:rFonts w:cstheme="minorHAnsi"/>
              </w:rPr>
              <w:t xml:space="preserve">desplazamiento de la </w:t>
            </w:r>
          </w:p>
          <w:p w:rsidR="00211895" w:rsidRPr="00211895" w:rsidRDefault="00211895" w:rsidP="00211895">
            <w:pPr>
              <w:rPr>
                <w:rFonts w:cstheme="minorHAnsi"/>
              </w:rPr>
            </w:pPr>
            <w:r w:rsidRPr="00211895">
              <w:rPr>
                <w:rFonts w:cstheme="minorHAnsi"/>
              </w:rPr>
              <w:t xml:space="preserve">población en Asia, África y </w:t>
            </w:r>
          </w:p>
          <w:p w:rsidR="00211895" w:rsidRPr="00211895" w:rsidRDefault="00211895" w:rsidP="00211895">
            <w:pPr>
              <w:rPr>
                <w:rFonts w:cstheme="minorHAnsi"/>
              </w:rPr>
            </w:pPr>
            <w:r w:rsidRPr="00211895">
              <w:rPr>
                <w:rFonts w:cstheme="minorHAnsi"/>
              </w:rPr>
              <w:t xml:space="preserve">América, elaborar mapas </w:t>
            </w:r>
          </w:p>
          <w:p w:rsidR="00211895" w:rsidRPr="00211895" w:rsidRDefault="00211895" w:rsidP="00211895">
            <w:pPr>
              <w:rPr>
                <w:rFonts w:cstheme="minorHAnsi"/>
              </w:rPr>
            </w:pPr>
            <w:r w:rsidRPr="00211895">
              <w:rPr>
                <w:rFonts w:cstheme="minorHAnsi"/>
              </w:rPr>
              <w:t xml:space="preserve">conceptuales y sacar </w:t>
            </w:r>
          </w:p>
          <w:p w:rsidR="00211895" w:rsidRPr="00211895" w:rsidRDefault="00211895" w:rsidP="00211895">
            <w:pPr>
              <w:rPr>
                <w:rFonts w:cstheme="minorHAnsi"/>
              </w:rPr>
            </w:pPr>
            <w:proofErr w:type="gramStart"/>
            <w:r w:rsidRPr="00211895">
              <w:rPr>
                <w:rFonts w:cstheme="minorHAnsi"/>
              </w:rPr>
              <w:t>conclusiones</w:t>
            </w:r>
            <w:proofErr w:type="gramEnd"/>
            <w:r w:rsidRPr="00211895">
              <w:rPr>
                <w:rFonts w:cstheme="minorHAnsi"/>
              </w:rPr>
              <w:t xml:space="preserve">. </w:t>
            </w:r>
          </w:p>
          <w:p w:rsidR="00211895" w:rsidRPr="00211895" w:rsidRDefault="00211895" w:rsidP="00211895">
            <w:pPr>
              <w:rPr>
                <w:rFonts w:cstheme="minorHAnsi"/>
              </w:rPr>
            </w:pPr>
            <w:r w:rsidRPr="00211895">
              <w:rPr>
                <w:rFonts w:cstheme="minorHAnsi"/>
              </w:rPr>
              <w:t xml:space="preserve">Investigar y analizar los </w:t>
            </w:r>
          </w:p>
          <w:p w:rsidR="00211895" w:rsidRPr="00211895" w:rsidRDefault="00211895" w:rsidP="00211895">
            <w:pPr>
              <w:rPr>
                <w:rFonts w:cstheme="minorHAnsi"/>
              </w:rPr>
            </w:pPr>
            <w:r w:rsidRPr="00211895">
              <w:rPr>
                <w:rFonts w:cstheme="minorHAnsi"/>
              </w:rPr>
              <w:t xml:space="preserve">distintos procesos </w:t>
            </w:r>
          </w:p>
          <w:p w:rsidR="00211895" w:rsidRPr="00211895" w:rsidRDefault="00211895" w:rsidP="00211895">
            <w:pPr>
              <w:rPr>
                <w:rFonts w:cstheme="minorHAnsi"/>
              </w:rPr>
            </w:pPr>
            <w:r w:rsidRPr="00211895">
              <w:rPr>
                <w:rFonts w:cstheme="minorHAnsi"/>
              </w:rPr>
              <w:t xml:space="preserve">migratorios que se han </w:t>
            </w:r>
          </w:p>
          <w:p w:rsidR="00211895" w:rsidRPr="00211895" w:rsidRDefault="00211895" w:rsidP="00211895">
            <w:pPr>
              <w:rPr>
                <w:rFonts w:cstheme="minorHAnsi"/>
              </w:rPr>
            </w:pPr>
            <w:r w:rsidRPr="00211895">
              <w:rPr>
                <w:rFonts w:cstheme="minorHAnsi"/>
              </w:rPr>
              <w:t xml:space="preserve">presentado en Asia, África y </w:t>
            </w:r>
          </w:p>
          <w:p w:rsidR="00211895" w:rsidRPr="00211895" w:rsidRDefault="00211895" w:rsidP="00211895">
            <w:pPr>
              <w:rPr>
                <w:rFonts w:cstheme="minorHAnsi"/>
              </w:rPr>
            </w:pPr>
            <w:r w:rsidRPr="00211895">
              <w:rPr>
                <w:rFonts w:cstheme="minorHAnsi"/>
              </w:rPr>
              <w:t xml:space="preserve">América y elaborar </w:t>
            </w:r>
          </w:p>
          <w:p w:rsidR="00C57B88" w:rsidRPr="00211895" w:rsidRDefault="00211895" w:rsidP="00211895">
            <w:pPr>
              <w:rPr>
                <w:rFonts w:cstheme="minorHAnsi"/>
              </w:rPr>
            </w:pPr>
            <w:proofErr w:type="gramStart"/>
            <w:r w:rsidRPr="00211895">
              <w:rPr>
                <w:rFonts w:cstheme="minorHAnsi"/>
              </w:rPr>
              <w:t>diapositivas</w:t>
            </w:r>
            <w:proofErr w:type="gramEnd"/>
            <w:r w:rsidRPr="00211895">
              <w:rPr>
                <w:rFonts w:cstheme="minorHAnsi"/>
              </w:rPr>
              <w:t>.</w:t>
            </w:r>
          </w:p>
        </w:tc>
      </w:tr>
    </w:tbl>
    <w:p w:rsidR="00C57B88" w:rsidRDefault="00C57B88" w:rsidP="00197A67">
      <w:pPr>
        <w:rPr>
          <w:rFonts w:cstheme="minorHAnsi"/>
          <w:color w:val="0070C0"/>
        </w:rPr>
      </w:pPr>
    </w:p>
    <w:p w:rsidR="00C57B88" w:rsidRDefault="00C57B88" w:rsidP="00197A67">
      <w:pPr>
        <w:rPr>
          <w:rFonts w:cstheme="minorHAnsi"/>
          <w:color w:val="0070C0"/>
        </w:rPr>
      </w:pPr>
    </w:p>
    <w:p w:rsidR="009925C8" w:rsidRPr="00A25EDB" w:rsidRDefault="009925C8" w:rsidP="00197A67">
      <w:pPr>
        <w:rPr>
          <w:rFonts w:cstheme="minorHAnsi"/>
          <w:color w:val="0070C0"/>
        </w:rPr>
      </w:pPr>
      <w:r w:rsidRPr="00A25EDB">
        <w:rPr>
          <w:rFonts w:cstheme="minorHAnsi"/>
          <w:color w:val="0070C0"/>
        </w:rPr>
        <w:t>PLAN</w:t>
      </w:r>
      <w:r w:rsidR="00FC217B">
        <w:rPr>
          <w:rFonts w:cstheme="minorHAnsi"/>
          <w:color w:val="0070C0"/>
        </w:rPr>
        <w:t>ES</w:t>
      </w:r>
      <w:r w:rsidRPr="00A25EDB">
        <w:rPr>
          <w:rFonts w:cstheme="minorHAnsi"/>
          <w:color w:val="0070C0"/>
        </w:rPr>
        <w:t xml:space="preserve"> DE PROFUNDIZACIÓN 8º </w:t>
      </w:r>
    </w:p>
    <w:tbl>
      <w:tblPr>
        <w:tblStyle w:val="Tablaconcuadrcula"/>
        <w:tblW w:w="0" w:type="auto"/>
        <w:tblLook w:val="04A0"/>
      </w:tblPr>
      <w:tblGrid>
        <w:gridCol w:w="3286"/>
        <w:gridCol w:w="3286"/>
        <w:gridCol w:w="3287"/>
        <w:gridCol w:w="3287"/>
      </w:tblGrid>
      <w:tr w:rsidR="00A25EDB" w:rsidTr="004D7ADD">
        <w:tc>
          <w:tcPr>
            <w:tcW w:w="3286" w:type="dxa"/>
          </w:tcPr>
          <w:p w:rsidR="00A25EDB" w:rsidRPr="009925C8" w:rsidRDefault="00A25EDB" w:rsidP="009925C8">
            <w:pPr>
              <w:rPr>
                <w:rFonts w:cstheme="minorHAnsi"/>
              </w:rPr>
            </w:pPr>
            <w:r w:rsidRPr="009925C8">
              <w:rPr>
                <w:rFonts w:cstheme="minorHAnsi"/>
              </w:rPr>
              <w:t>Realizar la lectura del tema nuevo sistema económico.</w:t>
            </w:r>
          </w:p>
          <w:p w:rsidR="00A25EDB" w:rsidRPr="009925C8" w:rsidRDefault="00A25EDB" w:rsidP="009925C8">
            <w:pPr>
              <w:rPr>
                <w:rFonts w:cstheme="minorHAnsi"/>
              </w:rPr>
            </w:pPr>
          </w:p>
          <w:p w:rsidR="00A25EDB" w:rsidRPr="009925C8" w:rsidRDefault="00A25EDB" w:rsidP="009925C8">
            <w:pPr>
              <w:rPr>
                <w:rFonts w:cstheme="minorHAnsi"/>
              </w:rPr>
            </w:pPr>
            <w:r w:rsidRPr="009925C8">
              <w:rPr>
                <w:rFonts w:cstheme="minorHAnsi"/>
              </w:rPr>
              <w:t xml:space="preserve">Elaborar  un mapa conceptual sobre las ideas políticas del siglo  </w:t>
            </w:r>
          </w:p>
          <w:p w:rsidR="00A25EDB" w:rsidRPr="009925C8" w:rsidRDefault="00A25EDB" w:rsidP="009925C8">
            <w:pPr>
              <w:rPr>
                <w:rFonts w:cstheme="minorHAnsi"/>
              </w:rPr>
            </w:pPr>
            <w:r w:rsidRPr="009925C8">
              <w:rPr>
                <w:rFonts w:cstheme="minorHAnsi"/>
              </w:rPr>
              <w:t>XVIII</w:t>
            </w:r>
          </w:p>
        </w:tc>
        <w:tc>
          <w:tcPr>
            <w:tcW w:w="3286" w:type="dxa"/>
          </w:tcPr>
          <w:p w:rsidR="00A25EDB" w:rsidRPr="00100F4E" w:rsidRDefault="00A25EDB" w:rsidP="00100F4E">
            <w:pPr>
              <w:rPr>
                <w:rFonts w:cstheme="minorHAnsi"/>
              </w:rPr>
            </w:pPr>
            <w:r w:rsidRPr="00100F4E">
              <w:rPr>
                <w:rFonts w:cstheme="minorHAnsi"/>
              </w:rPr>
              <w:t>Explicar las ideas fundamentales de Ro</w:t>
            </w:r>
            <w:r w:rsidR="00C30F0C">
              <w:rPr>
                <w:rFonts w:cstheme="minorHAnsi"/>
              </w:rPr>
              <w:t>us</w:t>
            </w:r>
            <w:r w:rsidRPr="00100F4E">
              <w:rPr>
                <w:rFonts w:cstheme="minorHAnsi"/>
              </w:rPr>
              <w:t>seau, Montesquieu  y Voltaire,</w:t>
            </w:r>
          </w:p>
          <w:p w:rsidR="00A25EDB" w:rsidRPr="00100F4E" w:rsidRDefault="00A25EDB" w:rsidP="00100F4E">
            <w:pPr>
              <w:rPr>
                <w:rFonts w:cstheme="minorHAnsi"/>
              </w:rPr>
            </w:pPr>
          </w:p>
          <w:p w:rsidR="00A25EDB" w:rsidRPr="00100F4E" w:rsidRDefault="00A25EDB" w:rsidP="00100F4E">
            <w:pPr>
              <w:rPr>
                <w:rFonts w:cstheme="minorHAnsi"/>
              </w:rPr>
            </w:pPr>
            <w:r w:rsidRPr="00100F4E">
              <w:rPr>
                <w:rFonts w:cstheme="minorHAnsi"/>
              </w:rPr>
              <w:t>Consultar sobre los antecedentes de la revolución industrial, explicando su incidencia en la tecnología actual</w:t>
            </w:r>
          </w:p>
        </w:tc>
        <w:tc>
          <w:tcPr>
            <w:tcW w:w="3287" w:type="dxa"/>
          </w:tcPr>
          <w:p w:rsidR="00A25EDB" w:rsidRPr="00100F4E" w:rsidRDefault="00A25EDB" w:rsidP="00100F4E">
            <w:pPr>
              <w:rPr>
                <w:rFonts w:cstheme="minorHAnsi"/>
              </w:rPr>
            </w:pPr>
            <w:r w:rsidRPr="00100F4E">
              <w:rPr>
                <w:rFonts w:cstheme="minorHAnsi"/>
              </w:rPr>
              <w:t>Qué impacto tuvo el aumento del tributo en las economías de los pueblos americanos.</w:t>
            </w:r>
          </w:p>
          <w:p w:rsidR="00A25EDB" w:rsidRPr="00100F4E" w:rsidRDefault="00A25EDB" w:rsidP="00100F4E">
            <w:pPr>
              <w:rPr>
                <w:rFonts w:cstheme="minorHAnsi"/>
              </w:rPr>
            </w:pPr>
          </w:p>
          <w:p w:rsidR="00A25EDB" w:rsidRPr="00100F4E" w:rsidRDefault="00A25EDB" w:rsidP="00100F4E">
            <w:pPr>
              <w:rPr>
                <w:rFonts w:cstheme="minorHAnsi"/>
              </w:rPr>
            </w:pPr>
            <w:r w:rsidRPr="00100F4E">
              <w:rPr>
                <w:rFonts w:cstheme="minorHAnsi"/>
              </w:rPr>
              <w:t>Como influyo e el comercio la legalización del transporte.</w:t>
            </w:r>
          </w:p>
        </w:tc>
        <w:tc>
          <w:tcPr>
            <w:tcW w:w="3287" w:type="dxa"/>
          </w:tcPr>
          <w:p w:rsidR="00A25EDB" w:rsidRDefault="00685CAE" w:rsidP="00100F4E">
            <w:pPr>
              <w:rPr>
                <w:rFonts w:cstheme="minorHAnsi"/>
              </w:rPr>
            </w:pPr>
            <w:r w:rsidRPr="00685CAE">
              <w:rPr>
                <w:rFonts w:cstheme="minorHAnsi"/>
              </w:rPr>
              <w:t>Trabajos de consulta e investigación para ser expuestos en el grupo.</w:t>
            </w:r>
          </w:p>
          <w:p w:rsidR="00685CAE" w:rsidRDefault="00685CAE" w:rsidP="00100F4E">
            <w:pPr>
              <w:rPr>
                <w:rFonts w:cstheme="minorHAnsi"/>
              </w:rPr>
            </w:pPr>
          </w:p>
          <w:p w:rsidR="00685CAE" w:rsidRPr="00685CAE" w:rsidRDefault="00685CAE" w:rsidP="00685CAE">
            <w:pPr>
              <w:rPr>
                <w:rFonts w:cstheme="minorHAnsi"/>
              </w:rPr>
            </w:pPr>
            <w:r w:rsidRPr="00685CAE">
              <w:rPr>
                <w:rFonts w:cstheme="minorHAnsi"/>
              </w:rPr>
              <w:t>Realizar producciones audiovisuales.</w:t>
            </w:r>
          </w:p>
          <w:p w:rsidR="00685CAE" w:rsidRPr="00100F4E" w:rsidRDefault="00685CAE" w:rsidP="00685CAE">
            <w:pPr>
              <w:rPr>
                <w:rFonts w:cstheme="minorHAnsi"/>
              </w:rPr>
            </w:pPr>
            <w:r w:rsidRPr="00685CAE">
              <w:rPr>
                <w:rFonts w:cstheme="minorHAnsi"/>
              </w:rPr>
              <w:t>Creación de blogs.</w:t>
            </w:r>
          </w:p>
        </w:tc>
      </w:tr>
    </w:tbl>
    <w:p w:rsidR="00866079" w:rsidRDefault="00866079" w:rsidP="00197A67">
      <w:pPr>
        <w:rPr>
          <w:rFonts w:cstheme="minorHAnsi"/>
          <w:b/>
          <w:color w:val="0099FF"/>
        </w:rPr>
      </w:pPr>
    </w:p>
    <w:p w:rsidR="008A5849" w:rsidRDefault="008A5849" w:rsidP="00197A67">
      <w:pPr>
        <w:rPr>
          <w:rFonts w:cstheme="minorHAnsi"/>
          <w:b/>
          <w:color w:val="0099FF"/>
        </w:rPr>
      </w:pPr>
    </w:p>
    <w:p w:rsidR="004C08ED" w:rsidRPr="00282003" w:rsidRDefault="007733B0" w:rsidP="00197A67">
      <w:pPr>
        <w:rPr>
          <w:rFonts w:cstheme="minorHAnsi"/>
          <w:b/>
          <w:color w:val="0099FF"/>
        </w:rPr>
      </w:pPr>
      <w:r>
        <w:rPr>
          <w:rFonts w:cstheme="minorHAnsi"/>
          <w:b/>
          <w:color w:val="0099FF"/>
        </w:rPr>
        <w:t xml:space="preserve">PLANES </w:t>
      </w:r>
      <w:r w:rsidR="00786382" w:rsidRPr="00282003">
        <w:rPr>
          <w:rFonts w:cstheme="minorHAnsi"/>
          <w:b/>
          <w:color w:val="0099FF"/>
        </w:rPr>
        <w:t xml:space="preserve">NIVELACIÓN PARA </w:t>
      </w:r>
      <w:r w:rsidR="007100ED" w:rsidRPr="00282003">
        <w:rPr>
          <w:rFonts w:cstheme="minorHAnsi"/>
          <w:b/>
          <w:color w:val="0099FF"/>
        </w:rPr>
        <w:t>9º</w:t>
      </w:r>
    </w:p>
    <w:tbl>
      <w:tblPr>
        <w:tblStyle w:val="Tablaconcuadrcula"/>
        <w:tblW w:w="0" w:type="auto"/>
        <w:tblLook w:val="04A0"/>
      </w:tblPr>
      <w:tblGrid>
        <w:gridCol w:w="3286"/>
        <w:gridCol w:w="3286"/>
        <w:gridCol w:w="3287"/>
        <w:gridCol w:w="3287"/>
      </w:tblGrid>
      <w:tr w:rsidR="007100ED" w:rsidTr="007100ED">
        <w:tc>
          <w:tcPr>
            <w:tcW w:w="3286" w:type="dxa"/>
          </w:tcPr>
          <w:p w:rsidR="007100ED" w:rsidRDefault="007100ED" w:rsidP="00197A67">
            <w:pPr>
              <w:rPr>
                <w:rFonts w:cstheme="minorHAnsi"/>
              </w:rPr>
            </w:pPr>
            <w:r>
              <w:rPr>
                <w:rFonts w:cstheme="minorHAnsi"/>
              </w:rPr>
              <w:t>P 1</w:t>
            </w:r>
          </w:p>
          <w:p w:rsidR="007100ED" w:rsidRPr="007100ED" w:rsidRDefault="007100ED" w:rsidP="007100ED">
            <w:pPr>
              <w:rPr>
                <w:rFonts w:cstheme="minorHAnsi"/>
              </w:rPr>
            </w:pPr>
            <w:r w:rsidRPr="007100ED">
              <w:rPr>
                <w:rFonts w:cstheme="minorHAnsi"/>
              </w:rPr>
              <w:t xml:space="preserve">Realizar lecturas donde se vislumbre la aplicabilidad de la equidad de género. </w:t>
            </w:r>
          </w:p>
          <w:p w:rsidR="007100ED" w:rsidRPr="007100ED" w:rsidRDefault="007100ED" w:rsidP="007100ED">
            <w:pPr>
              <w:rPr>
                <w:rFonts w:cstheme="minorHAnsi"/>
              </w:rPr>
            </w:pPr>
          </w:p>
          <w:p w:rsidR="007100ED" w:rsidRPr="007100ED" w:rsidRDefault="007100ED" w:rsidP="007100ED">
            <w:pPr>
              <w:rPr>
                <w:rFonts w:cstheme="minorHAnsi"/>
              </w:rPr>
            </w:pPr>
            <w:r w:rsidRPr="007100ED">
              <w:rPr>
                <w:rFonts w:cstheme="minorHAnsi"/>
              </w:rPr>
              <w:t xml:space="preserve">Elaborar carteles sobre la equidad de género donde se vislumbre la importancia de la misma. </w:t>
            </w:r>
          </w:p>
          <w:p w:rsidR="007100ED" w:rsidRPr="007100ED" w:rsidRDefault="007100ED" w:rsidP="007100ED">
            <w:pPr>
              <w:rPr>
                <w:rFonts w:cstheme="minorHAnsi"/>
              </w:rPr>
            </w:pPr>
          </w:p>
          <w:p w:rsidR="007100ED" w:rsidRDefault="007100ED" w:rsidP="007100ED">
            <w:pPr>
              <w:rPr>
                <w:rFonts w:cstheme="minorHAnsi"/>
              </w:rPr>
            </w:pPr>
            <w:r w:rsidRPr="007100ED">
              <w:rPr>
                <w:rFonts w:cstheme="minorHAnsi"/>
              </w:rPr>
              <w:t>Preparar obra de teatro donde se aprecien  las principales características de la equidad de género</w:t>
            </w:r>
          </w:p>
        </w:tc>
        <w:tc>
          <w:tcPr>
            <w:tcW w:w="3286" w:type="dxa"/>
          </w:tcPr>
          <w:p w:rsidR="007100ED" w:rsidRDefault="00C22940" w:rsidP="00197A67">
            <w:pPr>
              <w:rPr>
                <w:rFonts w:cstheme="minorHAnsi"/>
              </w:rPr>
            </w:pPr>
            <w:r>
              <w:rPr>
                <w:rFonts w:cstheme="minorHAnsi"/>
              </w:rPr>
              <w:t>P 2</w:t>
            </w:r>
          </w:p>
          <w:p w:rsidR="00C22940" w:rsidRPr="00C22940" w:rsidRDefault="00C22940" w:rsidP="00C22940">
            <w:pPr>
              <w:rPr>
                <w:rFonts w:cstheme="minorHAnsi"/>
              </w:rPr>
            </w:pPr>
            <w:r w:rsidRPr="00C22940">
              <w:rPr>
                <w:rFonts w:cstheme="minorHAnsi"/>
              </w:rPr>
              <w:t>Elaborar diapositivas donde se especifiquen los principales cambios a nivel global que se dieron a principios del siglo XX.</w:t>
            </w:r>
          </w:p>
          <w:p w:rsidR="00C22940" w:rsidRPr="00C22940" w:rsidRDefault="00C22940" w:rsidP="00C22940">
            <w:pPr>
              <w:rPr>
                <w:rFonts w:cstheme="minorHAnsi"/>
              </w:rPr>
            </w:pPr>
          </w:p>
          <w:p w:rsidR="00C22940" w:rsidRPr="00C22940" w:rsidRDefault="00C22940" w:rsidP="00C22940">
            <w:pPr>
              <w:rPr>
                <w:rFonts w:cstheme="minorHAnsi"/>
              </w:rPr>
            </w:pPr>
            <w:r w:rsidRPr="00C22940">
              <w:rPr>
                <w:rFonts w:cstheme="minorHAnsi"/>
              </w:rPr>
              <w:t xml:space="preserve">Exponer a los y las compañeras los resultados obtenidos. </w:t>
            </w:r>
          </w:p>
          <w:p w:rsidR="00C22940" w:rsidRPr="00C22940" w:rsidRDefault="00C22940" w:rsidP="00C22940">
            <w:pPr>
              <w:rPr>
                <w:rFonts w:cstheme="minorHAnsi"/>
              </w:rPr>
            </w:pPr>
          </w:p>
          <w:p w:rsidR="00C22940" w:rsidRPr="00C22940" w:rsidRDefault="00C22940" w:rsidP="00C22940">
            <w:pPr>
              <w:rPr>
                <w:rFonts w:cstheme="minorHAnsi"/>
              </w:rPr>
            </w:pPr>
            <w:r w:rsidRPr="00C22940">
              <w:rPr>
                <w:rFonts w:cstheme="minorHAnsi"/>
              </w:rPr>
              <w:t>Construir ensayos donde se vislumbren los cambios sociales y políticos que se produjeron en Europa, Asia Y África a principios del siglo XX.</w:t>
            </w:r>
          </w:p>
          <w:p w:rsidR="00C22940" w:rsidRDefault="00C22940" w:rsidP="00197A67">
            <w:pPr>
              <w:rPr>
                <w:rFonts w:cstheme="minorHAnsi"/>
              </w:rPr>
            </w:pPr>
          </w:p>
        </w:tc>
        <w:tc>
          <w:tcPr>
            <w:tcW w:w="3287" w:type="dxa"/>
          </w:tcPr>
          <w:p w:rsidR="007100ED" w:rsidRDefault="00C22940" w:rsidP="00197A67">
            <w:pPr>
              <w:rPr>
                <w:rFonts w:cstheme="minorHAnsi"/>
              </w:rPr>
            </w:pPr>
            <w:r>
              <w:rPr>
                <w:rFonts w:cstheme="minorHAnsi"/>
              </w:rPr>
              <w:t>P 3</w:t>
            </w:r>
          </w:p>
          <w:p w:rsidR="00C22940" w:rsidRPr="00C22940" w:rsidRDefault="00C22940" w:rsidP="00C22940">
            <w:pPr>
              <w:rPr>
                <w:rFonts w:cstheme="minorHAnsi"/>
              </w:rPr>
            </w:pPr>
            <w:r w:rsidRPr="00C22940">
              <w:rPr>
                <w:rFonts w:cstheme="minorHAnsi"/>
              </w:rPr>
              <w:t>Elaborar un ensayo donde se vislumbren los cambios demográficos que se dieron en América en el siglo XX.</w:t>
            </w:r>
          </w:p>
          <w:p w:rsidR="00C22940" w:rsidRPr="00C22940" w:rsidRDefault="00C22940" w:rsidP="00C22940">
            <w:pPr>
              <w:rPr>
                <w:rFonts w:cstheme="minorHAnsi"/>
              </w:rPr>
            </w:pPr>
          </w:p>
          <w:p w:rsidR="00C22940" w:rsidRPr="00C22940" w:rsidRDefault="00C22940" w:rsidP="00C22940">
            <w:pPr>
              <w:rPr>
                <w:rFonts w:cstheme="minorHAnsi"/>
              </w:rPr>
            </w:pPr>
            <w:r w:rsidRPr="00C22940">
              <w:rPr>
                <w:rFonts w:cstheme="minorHAnsi"/>
              </w:rPr>
              <w:t>Elaborar a través de cuadros comparativos los cambios de las grandes ciudades de América Latina  presentados en  América en el siglo XX.</w:t>
            </w:r>
          </w:p>
          <w:p w:rsidR="00C22940" w:rsidRPr="00C22940" w:rsidRDefault="00C22940" w:rsidP="00C22940">
            <w:pPr>
              <w:rPr>
                <w:rFonts w:cstheme="minorHAnsi"/>
              </w:rPr>
            </w:pPr>
          </w:p>
          <w:p w:rsidR="00C22940" w:rsidRDefault="00C22940" w:rsidP="00C22940">
            <w:pPr>
              <w:rPr>
                <w:rFonts w:cstheme="minorHAnsi"/>
              </w:rPr>
            </w:pPr>
            <w:r w:rsidRPr="00C22940">
              <w:rPr>
                <w:rFonts w:cstheme="minorHAnsi"/>
              </w:rPr>
              <w:t>Exponer a los  compañeros los resultados obtenidos.</w:t>
            </w:r>
          </w:p>
        </w:tc>
        <w:tc>
          <w:tcPr>
            <w:tcW w:w="3287" w:type="dxa"/>
          </w:tcPr>
          <w:p w:rsidR="007100ED" w:rsidRDefault="00C22940" w:rsidP="00197A67">
            <w:pPr>
              <w:rPr>
                <w:rFonts w:cstheme="minorHAnsi"/>
              </w:rPr>
            </w:pPr>
            <w:r>
              <w:rPr>
                <w:rFonts w:cstheme="minorHAnsi"/>
              </w:rPr>
              <w:t>P 4</w:t>
            </w:r>
          </w:p>
          <w:p w:rsidR="00C22940" w:rsidRPr="00C22940" w:rsidRDefault="00C22940" w:rsidP="00C22940">
            <w:pPr>
              <w:rPr>
                <w:rFonts w:cstheme="minorHAnsi"/>
              </w:rPr>
            </w:pPr>
            <w:r w:rsidRPr="00C22940">
              <w:rPr>
                <w:rFonts w:cstheme="minorHAnsi"/>
              </w:rPr>
              <w:t xml:space="preserve">Realizar lecturas sobre las políticas que orientaron la economía colombiana a comienzos del  siglo XX. </w:t>
            </w:r>
          </w:p>
          <w:p w:rsidR="00C22940" w:rsidRPr="00C22940" w:rsidRDefault="00C22940" w:rsidP="00C22940">
            <w:pPr>
              <w:rPr>
                <w:rFonts w:cstheme="minorHAnsi"/>
              </w:rPr>
            </w:pPr>
          </w:p>
          <w:p w:rsidR="00C22940" w:rsidRPr="00C22940" w:rsidRDefault="00C22940" w:rsidP="00C22940">
            <w:pPr>
              <w:rPr>
                <w:rFonts w:cstheme="minorHAnsi"/>
              </w:rPr>
            </w:pPr>
            <w:r w:rsidRPr="00C22940">
              <w:rPr>
                <w:rFonts w:cstheme="minorHAnsi"/>
              </w:rPr>
              <w:t xml:space="preserve">Construir ensayos sobre las políticas que orientaron la economía colombiana a comienzos del  siglo XX. </w:t>
            </w:r>
          </w:p>
          <w:p w:rsidR="00C22940" w:rsidRPr="00C22940" w:rsidRDefault="00C22940" w:rsidP="00C22940">
            <w:pPr>
              <w:rPr>
                <w:rFonts w:cstheme="minorHAnsi"/>
              </w:rPr>
            </w:pPr>
          </w:p>
          <w:p w:rsidR="00C22940" w:rsidRDefault="00C22940" w:rsidP="00C22940">
            <w:pPr>
              <w:rPr>
                <w:rFonts w:cstheme="minorHAnsi"/>
              </w:rPr>
            </w:pPr>
            <w:r w:rsidRPr="00C22940">
              <w:rPr>
                <w:rFonts w:cstheme="minorHAnsi"/>
              </w:rPr>
              <w:t xml:space="preserve">Elaborar cuadros comparativos sobre las distintas políticas económicas que se presentaron en Colombia y América Latina a </w:t>
            </w:r>
            <w:r w:rsidRPr="00C22940">
              <w:rPr>
                <w:rFonts w:cstheme="minorHAnsi"/>
              </w:rPr>
              <w:lastRenderedPageBreak/>
              <w:t>finales del siglo XX.</w:t>
            </w:r>
          </w:p>
        </w:tc>
      </w:tr>
    </w:tbl>
    <w:p w:rsidR="009F26EF" w:rsidRDefault="009F26EF" w:rsidP="00197A67">
      <w:pPr>
        <w:rPr>
          <w:rFonts w:cstheme="minorHAnsi"/>
        </w:rPr>
      </w:pPr>
    </w:p>
    <w:p w:rsidR="00685CAE" w:rsidRPr="00BF54F1" w:rsidRDefault="00BF54F1" w:rsidP="00197A67">
      <w:pPr>
        <w:rPr>
          <w:rFonts w:cstheme="minorHAnsi"/>
          <w:color w:val="0070C0"/>
        </w:rPr>
      </w:pPr>
      <w:r w:rsidRPr="00BF54F1">
        <w:rPr>
          <w:rFonts w:cstheme="minorHAnsi"/>
          <w:color w:val="0070C0"/>
        </w:rPr>
        <w:t xml:space="preserve">PLANES DE APOYO 9º </w:t>
      </w:r>
    </w:p>
    <w:tbl>
      <w:tblPr>
        <w:tblStyle w:val="Tablaconcuadrcula"/>
        <w:tblW w:w="0" w:type="auto"/>
        <w:tblLook w:val="04A0"/>
      </w:tblPr>
      <w:tblGrid>
        <w:gridCol w:w="3286"/>
        <w:gridCol w:w="3286"/>
        <w:gridCol w:w="3287"/>
        <w:gridCol w:w="3287"/>
      </w:tblGrid>
      <w:tr w:rsidR="00685CAE" w:rsidTr="00685CAE">
        <w:tc>
          <w:tcPr>
            <w:tcW w:w="3286" w:type="dxa"/>
          </w:tcPr>
          <w:p w:rsidR="007733B0" w:rsidRPr="007733B0" w:rsidRDefault="007733B0" w:rsidP="007733B0">
            <w:pPr>
              <w:rPr>
                <w:rFonts w:cstheme="minorHAnsi"/>
              </w:rPr>
            </w:pPr>
            <w:r w:rsidRPr="007733B0">
              <w:rPr>
                <w:rFonts w:cstheme="minorHAnsi"/>
              </w:rPr>
              <w:t xml:space="preserve">Elaborar un ensayo donde </w:t>
            </w:r>
          </w:p>
          <w:p w:rsidR="007733B0" w:rsidRPr="007733B0" w:rsidRDefault="007733B0" w:rsidP="007733B0">
            <w:pPr>
              <w:rPr>
                <w:rFonts w:cstheme="minorHAnsi"/>
              </w:rPr>
            </w:pPr>
            <w:r w:rsidRPr="007733B0">
              <w:rPr>
                <w:rFonts w:cstheme="minorHAnsi"/>
              </w:rPr>
              <w:t xml:space="preserve">se vislumbren los cambios </w:t>
            </w:r>
          </w:p>
          <w:p w:rsidR="007733B0" w:rsidRPr="007733B0" w:rsidRDefault="007733B0" w:rsidP="007733B0">
            <w:pPr>
              <w:rPr>
                <w:rFonts w:cstheme="minorHAnsi"/>
              </w:rPr>
            </w:pPr>
            <w:r w:rsidRPr="007733B0">
              <w:rPr>
                <w:rFonts w:cstheme="minorHAnsi"/>
              </w:rPr>
              <w:t xml:space="preserve">demográficos que se dieron </w:t>
            </w:r>
          </w:p>
          <w:p w:rsidR="007733B0" w:rsidRPr="007733B0" w:rsidRDefault="007733B0" w:rsidP="007733B0">
            <w:pPr>
              <w:rPr>
                <w:rFonts w:cstheme="minorHAnsi"/>
              </w:rPr>
            </w:pPr>
            <w:proofErr w:type="gramStart"/>
            <w:r w:rsidRPr="007733B0">
              <w:rPr>
                <w:rFonts w:cstheme="minorHAnsi"/>
              </w:rPr>
              <w:t>en</w:t>
            </w:r>
            <w:proofErr w:type="gramEnd"/>
            <w:r w:rsidRPr="007733B0">
              <w:rPr>
                <w:rFonts w:cstheme="minorHAnsi"/>
              </w:rPr>
              <w:t xml:space="preserve"> América en el siglo XX.</w:t>
            </w:r>
          </w:p>
          <w:p w:rsidR="007733B0" w:rsidRPr="007733B0" w:rsidRDefault="007733B0" w:rsidP="007733B0">
            <w:pPr>
              <w:rPr>
                <w:rFonts w:cstheme="minorHAnsi"/>
              </w:rPr>
            </w:pPr>
            <w:r w:rsidRPr="007733B0">
              <w:rPr>
                <w:rFonts w:cstheme="minorHAnsi"/>
              </w:rPr>
              <w:t xml:space="preserve">Elaborar a través de cuadros </w:t>
            </w:r>
          </w:p>
          <w:p w:rsidR="007733B0" w:rsidRPr="007733B0" w:rsidRDefault="007733B0" w:rsidP="007733B0">
            <w:pPr>
              <w:rPr>
                <w:rFonts w:cstheme="minorHAnsi"/>
              </w:rPr>
            </w:pPr>
            <w:r w:rsidRPr="007733B0">
              <w:rPr>
                <w:rFonts w:cstheme="minorHAnsi"/>
              </w:rPr>
              <w:t xml:space="preserve">comparativos los cambios </w:t>
            </w:r>
          </w:p>
          <w:p w:rsidR="007733B0" w:rsidRPr="007733B0" w:rsidRDefault="007733B0" w:rsidP="007733B0">
            <w:pPr>
              <w:rPr>
                <w:rFonts w:cstheme="minorHAnsi"/>
              </w:rPr>
            </w:pPr>
            <w:r w:rsidRPr="007733B0">
              <w:rPr>
                <w:rFonts w:cstheme="minorHAnsi"/>
              </w:rPr>
              <w:t xml:space="preserve">de las grandes ciudades de </w:t>
            </w:r>
          </w:p>
          <w:p w:rsidR="007733B0" w:rsidRPr="007733B0" w:rsidRDefault="007733B0" w:rsidP="007733B0">
            <w:pPr>
              <w:rPr>
                <w:rFonts w:cstheme="minorHAnsi"/>
              </w:rPr>
            </w:pPr>
            <w:r w:rsidRPr="007733B0">
              <w:rPr>
                <w:rFonts w:cstheme="minorHAnsi"/>
              </w:rPr>
              <w:t xml:space="preserve">América Latina  presentados </w:t>
            </w:r>
          </w:p>
          <w:p w:rsidR="007733B0" w:rsidRPr="007733B0" w:rsidRDefault="007733B0" w:rsidP="007733B0">
            <w:pPr>
              <w:rPr>
                <w:rFonts w:cstheme="minorHAnsi"/>
              </w:rPr>
            </w:pPr>
            <w:proofErr w:type="gramStart"/>
            <w:r w:rsidRPr="007733B0">
              <w:rPr>
                <w:rFonts w:cstheme="minorHAnsi"/>
              </w:rPr>
              <w:t>en</w:t>
            </w:r>
            <w:proofErr w:type="gramEnd"/>
            <w:r w:rsidRPr="007733B0">
              <w:rPr>
                <w:rFonts w:cstheme="minorHAnsi"/>
              </w:rPr>
              <w:t xml:space="preserve">  América en el siglo XX.</w:t>
            </w:r>
          </w:p>
          <w:p w:rsidR="007733B0" w:rsidRPr="007733B0" w:rsidRDefault="007733B0" w:rsidP="007733B0">
            <w:pPr>
              <w:rPr>
                <w:rFonts w:cstheme="minorHAnsi"/>
              </w:rPr>
            </w:pPr>
            <w:r w:rsidRPr="007733B0">
              <w:rPr>
                <w:rFonts w:cstheme="minorHAnsi"/>
              </w:rPr>
              <w:t xml:space="preserve">Exponer a los  compañeros </w:t>
            </w:r>
          </w:p>
          <w:p w:rsidR="00685CAE" w:rsidRDefault="007733B0" w:rsidP="007733B0">
            <w:pPr>
              <w:rPr>
                <w:rFonts w:cstheme="minorHAnsi"/>
              </w:rPr>
            </w:pPr>
            <w:proofErr w:type="gramStart"/>
            <w:r w:rsidRPr="007733B0">
              <w:rPr>
                <w:rFonts w:cstheme="minorHAnsi"/>
              </w:rPr>
              <w:t>los</w:t>
            </w:r>
            <w:proofErr w:type="gramEnd"/>
            <w:r w:rsidRPr="007733B0">
              <w:rPr>
                <w:rFonts w:cstheme="minorHAnsi"/>
              </w:rPr>
              <w:t xml:space="preserve"> resultados obtenidos.</w:t>
            </w:r>
          </w:p>
        </w:tc>
        <w:tc>
          <w:tcPr>
            <w:tcW w:w="3286" w:type="dxa"/>
          </w:tcPr>
          <w:p w:rsidR="007733B0" w:rsidRPr="007733B0" w:rsidRDefault="007733B0" w:rsidP="007733B0">
            <w:pPr>
              <w:rPr>
                <w:rFonts w:cstheme="minorHAnsi"/>
              </w:rPr>
            </w:pPr>
            <w:r w:rsidRPr="007733B0">
              <w:rPr>
                <w:rFonts w:cstheme="minorHAnsi"/>
              </w:rPr>
              <w:t xml:space="preserve">Elaborar diapositivas donde </w:t>
            </w:r>
          </w:p>
          <w:p w:rsidR="007733B0" w:rsidRPr="007733B0" w:rsidRDefault="007733B0" w:rsidP="007733B0">
            <w:pPr>
              <w:rPr>
                <w:rFonts w:cstheme="minorHAnsi"/>
              </w:rPr>
            </w:pPr>
            <w:r w:rsidRPr="007733B0">
              <w:rPr>
                <w:rFonts w:cstheme="minorHAnsi"/>
              </w:rPr>
              <w:t xml:space="preserve">se especifiquen los </w:t>
            </w:r>
          </w:p>
          <w:p w:rsidR="007733B0" w:rsidRPr="007733B0" w:rsidRDefault="007733B0" w:rsidP="007733B0">
            <w:pPr>
              <w:rPr>
                <w:rFonts w:cstheme="minorHAnsi"/>
              </w:rPr>
            </w:pPr>
            <w:r w:rsidRPr="007733B0">
              <w:rPr>
                <w:rFonts w:cstheme="minorHAnsi"/>
              </w:rPr>
              <w:t xml:space="preserve">principales cambios a nivel </w:t>
            </w:r>
          </w:p>
          <w:p w:rsidR="007733B0" w:rsidRPr="007733B0" w:rsidRDefault="007733B0" w:rsidP="007733B0">
            <w:pPr>
              <w:rPr>
                <w:rFonts w:cstheme="minorHAnsi"/>
              </w:rPr>
            </w:pPr>
            <w:r w:rsidRPr="007733B0">
              <w:rPr>
                <w:rFonts w:cstheme="minorHAnsi"/>
              </w:rPr>
              <w:t xml:space="preserve">global que se dieron a </w:t>
            </w:r>
          </w:p>
          <w:p w:rsidR="00685CAE" w:rsidRDefault="007733B0" w:rsidP="007733B0">
            <w:pPr>
              <w:rPr>
                <w:rFonts w:cstheme="minorHAnsi"/>
              </w:rPr>
            </w:pPr>
            <w:proofErr w:type="gramStart"/>
            <w:r w:rsidRPr="007733B0">
              <w:rPr>
                <w:rFonts w:cstheme="minorHAnsi"/>
              </w:rPr>
              <w:t>principios</w:t>
            </w:r>
            <w:proofErr w:type="gramEnd"/>
            <w:r w:rsidRPr="007733B0">
              <w:rPr>
                <w:rFonts w:cstheme="minorHAnsi"/>
              </w:rPr>
              <w:t xml:space="preserve"> del siglo XX.</w:t>
            </w:r>
          </w:p>
        </w:tc>
        <w:tc>
          <w:tcPr>
            <w:tcW w:w="3287" w:type="dxa"/>
          </w:tcPr>
          <w:p w:rsidR="00BF54F1" w:rsidRPr="00BF54F1" w:rsidRDefault="00BF54F1" w:rsidP="00BF54F1">
            <w:pPr>
              <w:rPr>
                <w:rFonts w:cstheme="minorHAnsi"/>
              </w:rPr>
            </w:pPr>
            <w:r w:rsidRPr="00BF54F1">
              <w:rPr>
                <w:rFonts w:cstheme="minorHAnsi"/>
              </w:rPr>
              <w:t xml:space="preserve">Investigar los cambios </w:t>
            </w:r>
          </w:p>
          <w:p w:rsidR="00BF54F1" w:rsidRPr="00BF54F1" w:rsidRDefault="00BF54F1" w:rsidP="00BF54F1">
            <w:pPr>
              <w:rPr>
                <w:rFonts w:cstheme="minorHAnsi"/>
              </w:rPr>
            </w:pPr>
            <w:r w:rsidRPr="00BF54F1">
              <w:rPr>
                <w:rFonts w:cstheme="minorHAnsi"/>
              </w:rPr>
              <w:t xml:space="preserve">demográficos que se han </w:t>
            </w:r>
          </w:p>
          <w:p w:rsidR="00BF54F1" w:rsidRPr="00BF54F1" w:rsidRDefault="00BF54F1" w:rsidP="00BF54F1">
            <w:pPr>
              <w:rPr>
                <w:rFonts w:cstheme="minorHAnsi"/>
              </w:rPr>
            </w:pPr>
            <w:r w:rsidRPr="00BF54F1">
              <w:rPr>
                <w:rFonts w:cstheme="minorHAnsi"/>
              </w:rPr>
              <w:t xml:space="preserve">dado en América en la </w:t>
            </w:r>
          </w:p>
          <w:p w:rsidR="00685CAE" w:rsidRDefault="00BF54F1" w:rsidP="00BF54F1">
            <w:pPr>
              <w:rPr>
                <w:rFonts w:cstheme="minorHAnsi"/>
              </w:rPr>
            </w:pPr>
            <w:r w:rsidRPr="00BF54F1">
              <w:rPr>
                <w:rFonts w:cstheme="minorHAnsi"/>
              </w:rPr>
              <w:t>primera mitad siglo XX</w:t>
            </w:r>
          </w:p>
        </w:tc>
        <w:tc>
          <w:tcPr>
            <w:tcW w:w="3287" w:type="dxa"/>
          </w:tcPr>
          <w:p w:rsidR="00BF54F1" w:rsidRPr="00BF54F1" w:rsidRDefault="00BF54F1" w:rsidP="00BF54F1">
            <w:pPr>
              <w:rPr>
                <w:rFonts w:cstheme="minorHAnsi"/>
              </w:rPr>
            </w:pPr>
            <w:r w:rsidRPr="00BF54F1">
              <w:rPr>
                <w:rFonts w:cstheme="minorHAnsi"/>
              </w:rPr>
              <w:t xml:space="preserve">Investigar las políticas que </w:t>
            </w:r>
          </w:p>
          <w:p w:rsidR="00BF54F1" w:rsidRPr="00BF54F1" w:rsidRDefault="00BF54F1" w:rsidP="00BF54F1">
            <w:pPr>
              <w:rPr>
                <w:rFonts w:cstheme="minorHAnsi"/>
              </w:rPr>
            </w:pPr>
            <w:r w:rsidRPr="00BF54F1">
              <w:rPr>
                <w:rFonts w:cstheme="minorHAnsi"/>
              </w:rPr>
              <w:t xml:space="preserve">orientaron la economía </w:t>
            </w:r>
          </w:p>
          <w:p w:rsidR="00BF54F1" w:rsidRPr="00BF54F1" w:rsidRDefault="00BF54F1" w:rsidP="00BF54F1">
            <w:pPr>
              <w:rPr>
                <w:rFonts w:cstheme="minorHAnsi"/>
              </w:rPr>
            </w:pPr>
            <w:r w:rsidRPr="00BF54F1">
              <w:rPr>
                <w:rFonts w:cstheme="minorHAnsi"/>
              </w:rPr>
              <w:t xml:space="preserve">colombiana a comienzos del </w:t>
            </w:r>
          </w:p>
          <w:p w:rsidR="00685CAE" w:rsidRDefault="00BF54F1" w:rsidP="00BF54F1">
            <w:pPr>
              <w:rPr>
                <w:rFonts w:cstheme="minorHAnsi"/>
              </w:rPr>
            </w:pPr>
            <w:r w:rsidRPr="00BF54F1">
              <w:rPr>
                <w:rFonts w:cstheme="minorHAnsi"/>
              </w:rPr>
              <w:t>siglo XX</w:t>
            </w:r>
          </w:p>
        </w:tc>
      </w:tr>
    </w:tbl>
    <w:p w:rsidR="00685CAE" w:rsidRDefault="00685CAE" w:rsidP="00197A67">
      <w:pPr>
        <w:rPr>
          <w:rFonts w:cstheme="minorHAnsi"/>
        </w:rPr>
      </w:pPr>
    </w:p>
    <w:p w:rsidR="009F26EF" w:rsidRPr="00433C4F" w:rsidRDefault="00433C4F" w:rsidP="00197A67">
      <w:pPr>
        <w:rPr>
          <w:rFonts w:cstheme="minorHAnsi"/>
          <w:color w:val="0070C0"/>
        </w:rPr>
      </w:pPr>
      <w:r w:rsidRPr="00433C4F">
        <w:rPr>
          <w:rFonts w:cstheme="minorHAnsi"/>
          <w:color w:val="0070C0"/>
        </w:rPr>
        <w:t xml:space="preserve">PLANES DE PROFUNDIZACIÓN 9º </w:t>
      </w:r>
    </w:p>
    <w:tbl>
      <w:tblPr>
        <w:tblStyle w:val="Tablaconcuadrcula"/>
        <w:tblW w:w="0" w:type="auto"/>
        <w:tblLook w:val="04A0"/>
      </w:tblPr>
      <w:tblGrid>
        <w:gridCol w:w="3286"/>
        <w:gridCol w:w="3286"/>
        <w:gridCol w:w="3287"/>
        <w:gridCol w:w="3287"/>
      </w:tblGrid>
      <w:tr w:rsidR="009F26EF" w:rsidTr="009F26EF">
        <w:tc>
          <w:tcPr>
            <w:tcW w:w="3286" w:type="dxa"/>
          </w:tcPr>
          <w:p w:rsidR="009F3AC3" w:rsidRPr="009F3AC3" w:rsidRDefault="009F3AC3" w:rsidP="009F3AC3">
            <w:pPr>
              <w:rPr>
                <w:rFonts w:cstheme="minorHAnsi"/>
              </w:rPr>
            </w:pPr>
            <w:r w:rsidRPr="009F3AC3">
              <w:rPr>
                <w:rFonts w:cstheme="minorHAnsi"/>
              </w:rPr>
              <w:t>A través de referencias bibliográficas realizar lecturas sobre los mecanismos de participación ciudadana  y proponer alternativas para mejorar su comprensión.</w:t>
            </w:r>
          </w:p>
          <w:p w:rsidR="009F3AC3" w:rsidRPr="009F3AC3" w:rsidRDefault="009F3AC3" w:rsidP="009F3AC3">
            <w:pPr>
              <w:rPr>
                <w:rFonts w:cstheme="minorHAnsi"/>
              </w:rPr>
            </w:pPr>
          </w:p>
          <w:p w:rsidR="009F3AC3" w:rsidRPr="009F3AC3" w:rsidRDefault="009F3AC3" w:rsidP="009F3AC3">
            <w:pPr>
              <w:rPr>
                <w:rFonts w:cstheme="minorHAnsi"/>
              </w:rPr>
            </w:pPr>
            <w:r w:rsidRPr="009F3AC3">
              <w:rPr>
                <w:rFonts w:cstheme="minorHAnsi"/>
              </w:rPr>
              <w:t xml:space="preserve">Elaborar encuestas para dimensionar el grado de aplicación de los mecanismos de participación ciudadana a nivel local y barrial. </w:t>
            </w:r>
          </w:p>
          <w:p w:rsidR="009F26EF" w:rsidRDefault="009F26EF" w:rsidP="00197A67">
            <w:pPr>
              <w:rPr>
                <w:rFonts w:cstheme="minorHAnsi"/>
              </w:rPr>
            </w:pPr>
          </w:p>
        </w:tc>
        <w:tc>
          <w:tcPr>
            <w:tcW w:w="3286" w:type="dxa"/>
          </w:tcPr>
          <w:p w:rsidR="009F3AC3" w:rsidRPr="009F3AC3" w:rsidRDefault="009F3AC3" w:rsidP="009F3AC3">
            <w:pPr>
              <w:rPr>
                <w:rFonts w:cstheme="minorHAnsi"/>
              </w:rPr>
            </w:pPr>
            <w:r w:rsidRPr="009F3AC3">
              <w:rPr>
                <w:rFonts w:cstheme="minorHAnsi"/>
              </w:rPr>
              <w:t>Realizar lecturas y presentar informes escritos sobre los cambios que se produjeron a nivel social y económico a principios del siglo XX.</w:t>
            </w:r>
          </w:p>
          <w:p w:rsidR="009F3AC3" w:rsidRPr="009F3AC3" w:rsidRDefault="009F3AC3" w:rsidP="009F3AC3">
            <w:pPr>
              <w:rPr>
                <w:rFonts w:cstheme="minorHAnsi"/>
              </w:rPr>
            </w:pPr>
          </w:p>
          <w:p w:rsidR="009F3AC3" w:rsidRPr="009F3AC3" w:rsidRDefault="009F3AC3" w:rsidP="009F3AC3">
            <w:pPr>
              <w:rPr>
                <w:rFonts w:cstheme="minorHAnsi"/>
              </w:rPr>
            </w:pPr>
            <w:r w:rsidRPr="009F3AC3">
              <w:rPr>
                <w:rFonts w:cstheme="minorHAnsi"/>
              </w:rPr>
              <w:t xml:space="preserve">Elaborar una línea de tiempo visual con los principales sucesos políticos y económicos dados en las dos primeras décadas del siglo XX. </w:t>
            </w:r>
          </w:p>
          <w:p w:rsidR="009F3AC3" w:rsidRPr="009F3AC3" w:rsidRDefault="009F3AC3" w:rsidP="009F3AC3">
            <w:pPr>
              <w:rPr>
                <w:rFonts w:cstheme="minorHAnsi"/>
              </w:rPr>
            </w:pPr>
            <w:r w:rsidRPr="009F3AC3">
              <w:rPr>
                <w:rFonts w:cstheme="minorHAnsi"/>
              </w:rPr>
              <w:tab/>
            </w:r>
          </w:p>
          <w:p w:rsidR="009F3AC3" w:rsidRPr="009F3AC3" w:rsidRDefault="009F3AC3" w:rsidP="009F3AC3">
            <w:pPr>
              <w:rPr>
                <w:rFonts w:cstheme="minorHAnsi"/>
              </w:rPr>
            </w:pPr>
            <w:r w:rsidRPr="009F3AC3">
              <w:rPr>
                <w:rFonts w:cstheme="minorHAnsi"/>
              </w:rPr>
              <w:t xml:space="preserve">Consultar los principales aportes </w:t>
            </w:r>
            <w:r w:rsidRPr="009F3AC3">
              <w:rPr>
                <w:rFonts w:cstheme="minorHAnsi"/>
              </w:rPr>
              <w:lastRenderedPageBreak/>
              <w:t xml:space="preserve">científicos, artísticos y culturales que se dieron a principios del siglo XX. </w:t>
            </w:r>
          </w:p>
          <w:p w:rsidR="009F3AC3" w:rsidRPr="009F3AC3" w:rsidRDefault="009F3AC3" w:rsidP="009F3AC3">
            <w:pPr>
              <w:rPr>
                <w:rFonts w:cstheme="minorHAnsi"/>
              </w:rPr>
            </w:pPr>
          </w:p>
          <w:p w:rsidR="009F3AC3" w:rsidRPr="009F3AC3" w:rsidRDefault="009F3AC3" w:rsidP="009F3AC3">
            <w:pPr>
              <w:rPr>
                <w:rFonts w:cstheme="minorHAnsi"/>
              </w:rPr>
            </w:pPr>
            <w:r w:rsidRPr="009F3AC3">
              <w:rPr>
                <w:rFonts w:cstheme="minorHAnsi"/>
              </w:rPr>
              <w:t xml:space="preserve">Exponer a los y las compañeras los resultados de la investigación. </w:t>
            </w:r>
          </w:p>
          <w:p w:rsidR="009F3AC3" w:rsidRPr="009F3AC3" w:rsidRDefault="009F3AC3" w:rsidP="009F3AC3">
            <w:pPr>
              <w:rPr>
                <w:rFonts w:cstheme="minorHAnsi"/>
              </w:rPr>
            </w:pPr>
          </w:p>
          <w:p w:rsidR="009F26EF" w:rsidRDefault="009F3AC3" w:rsidP="009F3AC3">
            <w:pPr>
              <w:rPr>
                <w:rFonts w:cstheme="minorHAnsi"/>
              </w:rPr>
            </w:pPr>
            <w:r w:rsidRPr="009F3AC3">
              <w:rPr>
                <w:rFonts w:cstheme="minorHAnsi"/>
              </w:rPr>
              <w:t>Elaborar una revista donde se vislumbren a través de imágenes las distintas transformaciones socio-culturales dadas en Colombia en el siglo XX.</w:t>
            </w:r>
          </w:p>
        </w:tc>
        <w:tc>
          <w:tcPr>
            <w:tcW w:w="3287" w:type="dxa"/>
          </w:tcPr>
          <w:p w:rsidR="00E93D73" w:rsidRPr="00E93D73" w:rsidRDefault="00E93D73" w:rsidP="00E93D73">
            <w:pPr>
              <w:rPr>
                <w:rFonts w:cstheme="minorHAnsi"/>
              </w:rPr>
            </w:pPr>
            <w:r w:rsidRPr="00E93D73">
              <w:rPr>
                <w:rFonts w:cstheme="minorHAnsi"/>
              </w:rPr>
              <w:lastRenderedPageBreak/>
              <w:t xml:space="preserve">Consultar los principales aportes científicos, artísticos y culturales que se dieron a principios del siglo XX. </w:t>
            </w:r>
          </w:p>
          <w:p w:rsidR="00E93D73" w:rsidRPr="00E93D73" w:rsidRDefault="00E93D73" w:rsidP="00E93D73">
            <w:pPr>
              <w:rPr>
                <w:rFonts w:cstheme="minorHAnsi"/>
              </w:rPr>
            </w:pPr>
          </w:p>
          <w:p w:rsidR="00E93D73" w:rsidRPr="00E93D73" w:rsidRDefault="00E93D73" w:rsidP="00E93D73">
            <w:pPr>
              <w:rPr>
                <w:rFonts w:cstheme="minorHAnsi"/>
              </w:rPr>
            </w:pPr>
            <w:r w:rsidRPr="00E93D73">
              <w:rPr>
                <w:rFonts w:cstheme="minorHAnsi"/>
              </w:rPr>
              <w:t xml:space="preserve">Exponer a los y las compañeras los resultados de la investigación. </w:t>
            </w:r>
          </w:p>
          <w:p w:rsidR="009F26EF" w:rsidRDefault="009F26EF" w:rsidP="00197A67">
            <w:pPr>
              <w:rPr>
                <w:rFonts w:cstheme="minorHAnsi"/>
              </w:rPr>
            </w:pPr>
          </w:p>
        </w:tc>
        <w:tc>
          <w:tcPr>
            <w:tcW w:w="3287" w:type="dxa"/>
          </w:tcPr>
          <w:p w:rsidR="00694426" w:rsidRPr="00694426" w:rsidRDefault="00694426" w:rsidP="00694426">
            <w:pPr>
              <w:rPr>
                <w:rFonts w:cstheme="minorHAnsi"/>
              </w:rPr>
            </w:pPr>
            <w:r w:rsidRPr="00694426">
              <w:rPr>
                <w:rFonts w:cstheme="minorHAnsi"/>
              </w:rPr>
              <w:t>Construir ensayos donde se vislumbren los cambios sociales y políticos que se produjeron en Colombia a principios del siglo XX.</w:t>
            </w:r>
          </w:p>
          <w:p w:rsidR="009F26EF" w:rsidRDefault="009F26EF" w:rsidP="00197A67">
            <w:pPr>
              <w:rPr>
                <w:rFonts w:cstheme="minorHAnsi"/>
              </w:rPr>
            </w:pPr>
          </w:p>
          <w:p w:rsidR="00433C4F" w:rsidRPr="00433C4F" w:rsidRDefault="00433C4F" w:rsidP="00433C4F">
            <w:pPr>
              <w:rPr>
                <w:rFonts w:cstheme="minorHAnsi"/>
              </w:rPr>
            </w:pPr>
            <w:r w:rsidRPr="00433C4F">
              <w:rPr>
                <w:rFonts w:cstheme="minorHAnsi"/>
              </w:rPr>
              <w:t>Evaluar a través de una síntesis los impactos positivos y negativos del neoliberalismo y la apertura económica en Colombia.</w:t>
            </w:r>
          </w:p>
          <w:p w:rsidR="00433C4F" w:rsidRPr="00433C4F" w:rsidRDefault="00433C4F" w:rsidP="00433C4F">
            <w:pPr>
              <w:rPr>
                <w:rFonts w:cstheme="minorHAnsi"/>
              </w:rPr>
            </w:pPr>
          </w:p>
          <w:p w:rsidR="00694426" w:rsidRDefault="00433C4F" w:rsidP="00433C4F">
            <w:pPr>
              <w:rPr>
                <w:rFonts w:cstheme="minorHAnsi"/>
              </w:rPr>
            </w:pPr>
            <w:r w:rsidRPr="00433C4F">
              <w:rPr>
                <w:rFonts w:cstheme="minorHAnsi"/>
              </w:rPr>
              <w:t xml:space="preserve">Realizar una síntesis sobre las empresas beneficiadas y perjudicadas dentro de la </w:t>
            </w:r>
            <w:r w:rsidRPr="00433C4F">
              <w:rPr>
                <w:rFonts w:cstheme="minorHAnsi"/>
              </w:rPr>
              <w:lastRenderedPageBreak/>
              <w:t xml:space="preserve">globalización.  </w:t>
            </w:r>
          </w:p>
        </w:tc>
      </w:tr>
    </w:tbl>
    <w:p w:rsidR="009F26EF" w:rsidRPr="00197A67" w:rsidRDefault="009F26EF" w:rsidP="00197A67">
      <w:pPr>
        <w:rPr>
          <w:rFonts w:cstheme="minorHAnsi"/>
        </w:rPr>
      </w:pPr>
    </w:p>
    <w:sectPr w:rsidR="009F26EF" w:rsidRPr="00197A67" w:rsidSect="001468FD">
      <w:pgSz w:w="15840" w:h="12240" w:orient="landscape"/>
      <w:pgMar w:top="1701" w:right="1417" w:bottom="1701"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84DFC"/>
    <w:multiLevelType w:val="hybridMultilevel"/>
    <w:tmpl w:val="042ED3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EF60C28"/>
    <w:multiLevelType w:val="hybridMultilevel"/>
    <w:tmpl w:val="1F16E3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44D54BB"/>
    <w:multiLevelType w:val="hybridMultilevel"/>
    <w:tmpl w:val="A68A6F4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57300FF6"/>
    <w:multiLevelType w:val="hybridMultilevel"/>
    <w:tmpl w:val="EE4EB6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0B56B1"/>
    <w:rsid w:val="000479FC"/>
    <w:rsid w:val="00050941"/>
    <w:rsid w:val="00064E00"/>
    <w:rsid w:val="000B56B1"/>
    <w:rsid w:val="000B5AE0"/>
    <w:rsid w:val="000C783A"/>
    <w:rsid w:val="000F78FE"/>
    <w:rsid w:val="00100F4E"/>
    <w:rsid w:val="00117DC7"/>
    <w:rsid w:val="00125A5E"/>
    <w:rsid w:val="001268C8"/>
    <w:rsid w:val="001468FD"/>
    <w:rsid w:val="001513A7"/>
    <w:rsid w:val="00191892"/>
    <w:rsid w:val="00197A67"/>
    <w:rsid w:val="00197F5A"/>
    <w:rsid w:val="001B557A"/>
    <w:rsid w:val="001F4A12"/>
    <w:rsid w:val="00211895"/>
    <w:rsid w:val="00222FF0"/>
    <w:rsid w:val="002232D5"/>
    <w:rsid w:val="0023234F"/>
    <w:rsid w:val="00237FD1"/>
    <w:rsid w:val="00245D87"/>
    <w:rsid w:val="0025352A"/>
    <w:rsid w:val="00282003"/>
    <w:rsid w:val="002E4682"/>
    <w:rsid w:val="002F0C91"/>
    <w:rsid w:val="00317511"/>
    <w:rsid w:val="00317E2A"/>
    <w:rsid w:val="003513AD"/>
    <w:rsid w:val="00366181"/>
    <w:rsid w:val="00370494"/>
    <w:rsid w:val="00377846"/>
    <w:rsid w:val="003A113F"/>
    <w:rsid w:val="003E5D41"/>
    <w:rsid w:val="003F006A"/>
    <w:rsid w:val="00407AE4"/>
    <w:rsid w:val="00411990"/>
    <w:rsid w:val="00433C4F"/>
    <w:rsid w:val="00474124"/>
    <w:rsid w:val="0048078F"/>
    <w:rsid w:val="0048630E"/>
    <w:rsid w:val="004C08ED"/>
    <w:rsid w:val="004C5E1C"/>
    <w:rsid w:val="004E49A1"/>
    <w:rsid w:val="004F40BC"/>
    <w:rsid w:val="00500109"/>
    <w:rsid w:val="005059E8"/>
    <w:rsid w:val="00507118"/>
    <w:rsid w:val="00521415"/>
    <w:rsid w:val="00545D80"/>
    <w:rsid w:val="00553CEE"/>
    <w:rsid w:val="00597BB2"/>
    <w:rsid w:val="005C4761"/>
    <w:rsid w:val="005E3CAD"/>
    <w:rsid w:val="005F73B0"/>
    <w:rsid w:val="00601368"/>
    <w:rsid w:val="0065605D"/>
    <w:rsid w:val="00665AE8"/>
    <w:rsid w:val="00685CAE"/>
    <w:rsid w:val="00693DFD"/>
    <w:rsid w:val="00694426"/>
    <w:rsid w:val="00705FA2"/>
    <w:rsid w:val="007100ED"/>
    <w:rsid w:val="00714BD1"/>
    <w:rsid w:val="00773344"/>
    <w:rsid w:val="007733B0"/>
    <w:rsid w:val="0078095D"/>
    <w:rsid w:val="00786382"/>
    <w:rsid w:val="007933CE"/>
    <w:rsid w:val="007B111E"/>
    <w:rsid w:val="007B2B2E"/>
    <w:rsid w:val="007C4C3B"/>
    <w:rsid w:val="007F755C"/>
    <w:rsid w:val="007F76C1"/>
    <w:rsid w:val="00802043"/>
    <w:rsid w:val="008051A1"/>
    <w:rsid w:val="00810644"/>
    <w:rsid w:val="00822CED"/>
    <w:rsid w:val="00844B48"/>
    <w:rsid w:val="008513FC"/>
    <w:rsid w:val="00862489"/>
    <w:rsid w:val="00866079"/>
    <w:rsid w:val="008A4778"/>
    <w:rsid w:val="008A5849"/>
    <w:rsid w:val="008A64E0"/>
    <w:rsid w:val="008B0C92"/>
    <w:rsid w:val="008C78DA"/>
    <w:rsid w:val="008F4655"/>
    <w:rsid w:val="00904BAB"/>
    <w:rsid w:val="00915A66"/>
    <w:rsid w:val="00945E15"/>
    <w:rsid w:val="009512C7"/>
    <w:rsid w:val="00963AF2"/>
    <w:rsid w:val="00975009"/>
    <w:rsid w:val="00985C63"/>
    <w:rsid w:val="00990CD3"/>
    <w:rsid w:val="009925C8"/>
    <w:rsid w:val="009B2A0D"/>
    <w:rsid w:val="009F26EF"/>
    <w:rsid w:val="009F3AC3"/>
    <w:rsid w:val="00A22612"/>
    <w:rsid w:val="00A25EDB"/>
    <w:rsid w:val="00A42F02"/>
    <w:rsid w:val="00A702EA"/>
    <w:rsid w:val="00A77958"/>
    <w:rsid w:val="00A9077F"/>
    <w:rsid w:val="00A91DAD"/>
    <w:rsid w:val="00A942BB"/>
    <w:rsid w:val="00AB16DA"/>
    <w:rsid w:val="00AC3626"/>
    <w:rsid w:val="00AC4ABC"/>
    <w:rsid w:val="00AD7ED0"/>
    <w:rsid w:val="00B13D71"/>
    <w:rsid w:val="00B20678"/>
    <w:rsid w:val="00B27CA3"/>
    <w:rsid w:val="00B368CD"/>
    <w:rsid w:val="00B929B4"/>
    <w:rsid w:val="00B93529"/>
    <w:rsid w:val="00B95258"/>
    <w:rsid w:val="00BB0D0E"/>
    <w:rsid w:val="00BD46BE"/>
    <w:rsid w:val="00BF54F1"/>
    <w:rsid w:val="00C052A1"/>
    <w:rsid w:val="00C07C76"/>
    <w:rsid w:val="00C22940"/>
    <w:rsid w:val="00C30F0C"/>
    <w:rsid w:val="00C57A90"/>
    <w:rsid w:val="00C57B88"/>
    <w:rsid w:val="00C57EEF"/>
    <w:rsid w:val="00C73EAE"/>
    <w:rsid w:val="00C777FE"/>
    <w:rsid w:val="00C83A49"/>
    <w:rsid w:val="00CC6A14"/>
    <w:rsid w:val="00D259E9"/>
    <w:rsid w:val="00D51305"/>
    <w:rsid w:val="00D54FE5"/>
    <w:rsid w:val="00D83E4F"/>
    <w:rsid w:val="00D858B3"/>
    <w:rsid w:val="00DE22EF"/>
    <w:rsid w:val="00DE29F6"/>
    <w:rsid w:val="00DE6991"/>
    <w:rsid w:val="00DF40E8"/>
    <w:rsid w:val="00DF54CE"/>
    <w:rsid w:val="00E23753"/>
    <w:rsid w:val="00E41B25"/>
    <w:rsid w:val="00E53522"/>
    <w:rsid w:val="00E93D73"/>
    <w:rsid w:val="00EA635A"/>
    <w:rsid w:val="00EE62CC"/>
    <w:rsid w:val="00EE6A95"/>
    <w:rsid w:val="00EF4352"/>
    <w:rsid w:val="00EF69C0"/>
    <w:rsid w:val="00F21FFD"/>
    <w:rsid w:val="00F7050A"/>
    <w:rsid w:val="00F73006"/>
    <w:rsid w:val="00F90E23"/>
    <w:rsid w:val="00FC217B"/>
    <w:rsid w:val="00FC430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04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B5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F43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4352"/>
    <w:rPr>
      <w:rFonts w:ascii="Tahoma" w:hAnsi="Tahoma" w:cs="Tahoma"/>
      <w:sz w:val="16"/>
      <w:szCs w:val="16"/>
    </w:rPr>
  </w:style>
  <w:style w:type="table" w:customStyle="1" w:styleId="Sombreadomedio1-nfasis11">
    <w:name w:val="Sombreado medio 1 - Énfasis 11"/>
    <w:basedOn w:val="Tablanormal"/>
    <w:uiPriority w:val="63"/>
    <w:rsid w:val="00B13D71"/>
    <w:pPr>
      <w:spacing w:after="0" w:line="240" w:lineRule="auto"/>
    </w:p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rrafodelista">
    <w:name w:val="List Paragraph"/>
    <w:basedOn w:val="Normal"/>
    <w:uiPriority w:val="34"/>
    <w:qFormat/>
    <w:rsid w:val="00B13D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0B56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EF435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F43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405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35</Pages>
  <Words>8328</Words>
  <Characters>45810</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ISABEL&amp;PILI</dc:creator>
  <cp:lastModifiedBy>Carolina</cp:lastModifiedBy>
  <cp:revision>3</cp:revision>
  <dcterms:created xsi:type="dcterms:W3CDTF">2012-06-10T22:03:00Z</dcterms:created>
  <dcterms:modified xsi:type="dcterms:W3CDTF">2012-06-11T16:17:00Z</dcterms:modified>
</cp:coreProperties>
</file>